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06BE3" w14:textId="6FE059D8" w:rsidR="000142FB" w:rsidRPr="00EB7B33" w:rsidRDefault="000142FB" w:rsidP="000142FB">
      <w:pPr>
        <w:pStyle w:val="NoSpacing"/>
        <w:rPr>
          <w:rFonts w:ascii="Arial" w:eastAsia="Arial Rounded MT Bold" w:hAnsi="Arial" w:cs="Arial"/>
          <w:sz w:val="24"/>
          <w:szCs w:val="24"/>
        </w:rPr>
      </w:pPr>
      <w:r w:rsidRPr="2F3D722D">
        <w:rPr>
          <w:rFonts w:ascii="Arial" w:eastAsia="Arial Rounded MT Bold" w:hAnsi="Arial" w:cs="Arial"/>
          <w:sz w:val="24"/>
          <w:szCs w:val="24"/>
        </w:rPr>
        <w:t xml:space="preserve">Session Name: </w:t>
      </w:r>
      <w:r w:rsidR="4B3C1FCE" w:rsidRPr="2F3D722D">
        <w:rPr>
          <w:rFonts w:ascii="Arial" w:eastAsia="Arial Rounded MT Bold" w:hAnsi="Arial" w:cs="Arial"/>
          <w:sz w:val="24"/>
          <w:szCs w:val="24"/>
        </w:rPr>
        <w:t>Advertis</w:t>
      </w:r>
      <w:r w:rsidR="1152EA2D" w:rsidRPr="2F3D722D">
        <w:rPr>
          <w:rFonts w:ascii="Arial" w:eastAsia="Arial Rounded MT Bold" w:hAnsi="Arial" w:cs="Arial"/>
          <w:sz w:val="24"/>
          <w:szCs w:val="24"/>
        </w:rPr>
        <w:t>e Your FutureMe</w:t>
      </w:r>
    </w:p>
    <w:p w14:paraId="5817D80D" w14:textId="77777777" w:rsidR="000142FB" w:rsidRPr="00EB7B33" w:rsidRDefault="000142FB" w:rsidP="000142FB">
      <w:pPr>
        <w:pStyle w:val="NoSpacing"/>
        <w:rPr>
          <w:rFonts w:ascii="Arial" w:eastAsia="Arial Rounded MT Bold" w:hAnsi="Arial" w:cs="Arial"/>
          <w:color w:val="7030A0"/>
          <w:sz w:val="24"/>
          <w:szCs w:val="24"/>
        </w:rPr>
      </w:pPr>
      <w:r w:rsidRPr="00EB7B33">
        <w:rPr>
          <w:rFonts w:ascii="Arial" w:eastAsia="Arial Rounded MT Bold" w:hAnsi="Arial" w:cs="Arial"/>
          <w:sz w:val="24"/>
          <w:szCs w:val="24"/>
        </w:rPr>
        <w:t xml:space="preserve">Progression Framework Phase: </w:t>
      </w:r>
      <w:r w:rsidRPr="00EB7B33">
        <w:rPr>
          <w:rFonts w:ascii="Arial" w:eastAsia="Arial Rounded MT Bold" w:hAnsi="Arial" w:cs="Arial"/>
          <w:color w:val="7030A0"/>
          <w:sz w:val="24"/>
          <w:szCs w:val="24"/>
        </w:rPr>
        <w:t xml:space="preserve">Introductory </w:t>
      </w:r>
    </w:p>
    <w:p w14:paraId="25C85CD7" w14:textId="68A257D2" w:rsidR="000142FB" w:rsidRPr="00EB7B33" w:rsidRDefault="000142FB" w:rsidP="000142FB">
      <w:pPr>
        <w:pStyle w:val="NoSpacing"/>
        <w:rPr>
          <w:rFonts w:ascii="Arial" w:eastAsia="Arial Rounded MT Bold" w:hAnsi="Arial" w:cs="Arial"/>
          <w:sz w:val="24"/>
          <w:szCs w:val="24"/>
        </w:rPr>
      </w:pPr>
      <w:r w:rsidRPr="00EB7B33">
        <w:rPr>
          <w:rFonts w:ascii="Arial" w:eastAsia="Arial Rounded MT Bold" w:hAnsi="Arial" w:cs="Arial"/>
          <w:sz w:val="24"/>
          <w:szCs w:val="24"/>
        </w:rPr>
        <w:t xml:space="preserve">Progression Framework Objective: </w:t>
      </w:r>
      <w:r w:rsidR="00106B87" w:rsidRPr="00EB7B33">
        <w:rPr>
          <w:rFonts w:ascii="Arial" w:eastAsia="Arial Rounded MT Bold" w:hAnsi="Arial" w:cs="Arial"/>
          <w:color w:val="7030A0"/>
          <w:sz w:val="24"/>
          <w:szCs w:val="24"/>
        </w:rPr>
        <w:t xml:space="preserve">5 </w:t>
      </w:r>
      <w:r w:rsidRPr="00EB7B33">
        <w:rPr>
          <w:rFonts w:ascii="Arial" w:eastAsia="Arial Rounded MT Bold" w:hAnsi="Arial" w:cs="Arial"/>
          <w:color w:val="7030A0"/>
          <w:sz w:val="24"/>
          <w:szCs w:val="24"/>
        </w:rPr>
        <w:t>(</w:t>
      </w:r>
      <w:r w:rsidR="00106B87" w:rsidRPr="00EB7B33">
        <w:rPr>
          <w:rFonts w:ascii="Arial" w:eastAsia="Arial Rounded MT Bold" w:hAnsi="Arial" w:cs="Arial"/>
          <w:color w:val="7030A0"/>
          <w:sz w:val="24"/>
          <w:szCs w:val="24"/>
        </w:rPr>
        <w:t>Applying</w:t>
      </w:r>
      <w:r w:rsidRPr="00EB7B33">
        <w:rPr>
          <w:rFonts w:ascii="Arial" w:eastAsia="Arial Rounded MT Bold" w:hAnsi="Arial" w:cs="Arial"/>
          <w:color w:val="7030A0"/>
          <w:sz w:val="24"/>
          <w:szCs w:val="24"/>
        </w:rPr>
        <w:t>)</w:t>
      </w:r>
    </w:p>
    <w:p w14:paraId="2EC6A988" w14:textId="481F1D68" w:rsidR="00137E7C" w:rsidRPr="00EB7B33" w:rsidRDefault="00137E7C" w:rsidP="418DFA51">
      <w:pPr>
        <w:pStyle w:val="NoSpacing"/>
        <w:rPr>
          <w:rFonts w:ascii="Arial" w:hAnsi="Arial" w:cs="Arial"/>
          <w:b/>
          <w:bCs/>
        </w:rPr>
      </w:pPr>
    </w:p>
    <w:tbl>
      <w:tblPr>
        <w:tblStyle w:val="TableGrid"/>
        <w:tblW w:w="9206" w:type="dxa"/>
        <w:tblLook w:val="04A0" w:firstRow="1" w:lastRow="0" w:firstColumn="1" w:lastColumn="0" w:noHBand="0" w:noVBand="1"/>
      </w:tblPr>
      <w:tblGrid>
        <w:gridCol w:w="3681"/>
        <w:gridCol w:w="5525"/>
      </w:tblGrid>
      <w:tr w:rsidR="006874DA" w:rsidRPr="00EB7B33" w14:paraId="2AC65800" w14:textId="77777777" w:rsidTr="006874DA">
        <w:tc>
          <w:tcPr>
            <w:tcW w:w="9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60C23CD" w14:textId="77777777" w:rsidR="006874DA" w:rsidRPr="00EB7B33" w:rsidRDefault="006874DA">
            <w:pPr>
              <w:pStyle w:val="NoSpacing"/>
              <w:rPr>
                <w:rFonts w:ascii="Arial" w:hAnsi="Arial" w:cs="Arial"/>
                <w:b/>
                <w:color w:val="00B0F0"/>
              </w:rPr>
            </w:pPr>
            <w:r w:rsidRPr="00EB7B33">
              <w:rPr>
                <w:rFonts w:ascii="Arial" w:hAnsi="Arial" w:cs="Arial"/>
                <w:b/>
              </w:rPr>
              <w:t>Key</w:t>
            </w:r>
          </w:p>
        </w:tc>
      </w:tr>
      <w:tr w:rsidR="006D239C" w:rsidRPr="00EB7B33" w14:paraId="30C5DB2D" w14:textId="77777777" w:rsidTr="006D239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162AC5DA" w14:textId="77777777" w:rsidR="006D239C" w:rsidRPr="00EB7B33" w:rsidRDefault="006D239C" w:rsidP="006D239C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50B79" w14:textId="45226B0E" w:rsidR="006D239C" w:rsidRPr="00EB7B33" w:rsidRDefault="006D239C" w:rsidP="006D239C">
            <w:pPr>
              <w:pStyle w:val="NoSpacing"/>
              <w:rPr>
                <w:rFonts w:ascii="Arial" w:hAnsi="Arial" w:cs="Arial"/>
              </w:rPr>
            </w:pPr>
            <w:r w:rsidRPr="00EB7B33">
              <w:rPr>
                <w:rFonts w:ascii="Arial" w:eastAsia="Arial" w:hAnsi="Arial" w:cs="Arial"/>
                <w:color w:val="00B0F0"/>
              </w:rPr>
              <w:t>Things to say</w:t>
            </w:r>
          </w:p>
        </w:tc>
      </w:tr>
      <w:tr w:rsidR="006D239C" w:rsidRPr="00EB7B33" w14:paraId="4FC4C450" w14:textId="77777777" w:rsidTr="006D239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</w:tcPr>
          <w:p w14:paraId="31762C5C" w14:textId="77777777" w:rsidR="006D239C" w:rsidRPr="00EB7B33" w:rsidRDefault="006D239C" w:rsidP="006D239C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9C31" w14:textId="5471D2E6" w:rsidR="006D239C" w:rsidRPr="00EB7B33" w:rsidRDefault="006D239C" w:rsidP="006D239C">
            <w:pPr>
              <w:pStyle w:val="NoSpacing"/>
              <w:rPr>
                <w:rFonts w:ascii="Arial" w:hAnsi="Arial" w:cs="Arial"/>
              </w:rPr>
            </w:pPr>
            <w:r w:rsidRPr="00EB7B33">
              <w:rPr>
                <w:rFonts w:ascii="Arial" w:eastAsia="Arial" w:hAnsi="Arial" w:cs="Arial"/>
                <w:color w:val="7030A0"/>
              </w:rPr>
              <w:t>Instructions</w:t>
            </w:r>
          </w:p>
        </w:tc>
      </w:tr>
      <w:tr w:rsidR="006D239C" w:rsidRPr="000061F7" w14:paraId="3597CB45" w14:textId="77777777" w:rsidTr="006D239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AAC19F6" w14:textId="77777777" w:rsidR="006D239C" w:rsidRPr="000061F7" w:rsidRDefault="006D239C" w:rsidP="006D239C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D798" w14:textId="2DB4A117" w:rsidR="006D239C" w:rsidRPr="000061F7" w:rsidRDefault="006D239C" w:rsidP="006D239C">
            <w:pPr>
              <w:pStyle w:val="NoSpacing"/>
              <w:rPr>
                <w:rFonts w:ascii="Arial" w:hAnsi="Arial" w:cs="Arial"/>
                <w:b/>
              </w:rPr>
            </w:pPr>
            <w:r w:rsidRPr="000061F7">
              <w:rPr>
                <w:rFonts w:ascii="Arial" w:eastAsia="Arial" w:hAnsi="Arial" w:cs="Arial"/>
              </w:rPr>
              <w:t>Supporting Information</w:t>
            </w:r>
          </w:p>
        </w:tc>
      </w:tr>
    </w:tbl>
    <w:p w14:paraId="7EC640D5" w14:textId="1AC787AB" w:rsidR="008E0229" w:rsidRPr="000061F7" w:rsidRDefault="008E0229" w:rsidP="008E0229">
      <w:pPr>
        <w:pStyle w:val="NoSpacing"/>
        <w:rPr>
          <w:rFonts w:ascii="Arial" w:hAnsi="Arial" w:cs="Arial"/>
        </w:rPr>
      </w:pPr>
    </w:p>
    <w:tbl>
      <w:tblPr>
        <w:tblStyle w:val="TableGrid"/>
        <w:tblW w:w="9180" w:type="dxa"/>
        <w:tblLayout w:type="fixed"/>
        <w:tblLook w:val="04A0" w:firstRow="1" w:lastRow="0" w:firstColumn="1" w:lastColumn="0" w:noHBand="0" w:noVBand="1"/>
      </w:tblPr>
      <w:tblGrid>
        <w:gridCol w:w="795"/>
        <w:gridCol w:w="5012"/>
        <w:gridCol w:w="1985"/>
        <w:gridCol w:w="1388"/>
      </w:tblGrid>
      <w:tr w:rsidR="008E0229" w:rsidRPr="00EB7B33" w14:paraId="6FD6E9F0" w14:textId="77777777" w:rsidTr="027C1B45">
        <w:tc>
          <w:tcPr>
            <w:tcW w:w="9180" w:type="dxa"/>
            <w:gridSpan w:val="4"/>
            <w:shd w:val="clear" w:color="auto" w:fill="D9D9D9" w:themeFill="background1" w:themeFillShade="D9"/>
          </w:tcPr>
          <w:p w14:paraId="2A2CBF33" w14:textId="77777777" w:rsidR="006D239C" w:rsidRPr="00EB7B33" w:rsidRDefault="006D239C" w:rsidP="006D239C">
            <w:pPr>
              <w:pStyle w:val="NoSpacing"/>
              <w:rPr>
                <w:rFonts w:ascii="Arial" w:eastAsia="Arial" w:hAnsi="Arial" w:cs="Arial"/>
                <w:b/>
                <w:bCs/>
              </w:rPr>
            </w:pPr>
            <w:r w:rsidRPr="00EB7B33">
              <w:rPr>
                <w:rFonts w:ascii="Arial" w:eastAsia="Arial" w:hAnsi="Arial" w:cs="Arial"/>
                <w:b/>
                <w:bCs/>
              </w:rPr>
              <w:t xml:space="preserve">Session Plan </w:t>
            </w:r>
          </w:p>
          <w:p w14:paraId="4C082742" w14:textId="6682379D" w:rsidR="008E0229" w:rsidRPr="00EB7B33" w:rsidRDefault="006D239C" w:rsidP="006D239C">
            <w:pPr>
              <w:pStyle w:val="NoSpacing"/>
              <w:rPr>
                <w:rFonts w:ascii="Arial" w:hAnsi="Arial" w:cs="Arial"/>
              </w:rPr>
            </w:pPr>
            <w:r w:rsidRPr="00EB7B33">
              <w:rPr>
                <w:rFonts w:ascii="Arial" w:eastAsia="Arial" w:hAnsi="Arial" w:cs="Arial"/>
              </w:rPr>
              <w:t>Time: Allow 45</w:t>
            </w:r>
            <w:r w:rsidR="000C2F77" w:rsidRPr="00EB7B33">
              <w:rPr>
                <w:rFonts w:ascii="Arial" w:eastAsia="Arial" w:hAnsi="Arial" w:cs="Arial"/>
              </w:rPr>
              <w:t>-50</w:t>
            </w:r>
            <w:r w:rsidRPr="00EB7B33">
              <w:rPr>
                <w:rFonts w:ascii="Arial" w:eastAsia="Arial" w:hAnsi="Arial" w:cs="Arial"/>
              </w:rPr>
              <w:t xml:space="preserve"> mins</w:t>
            </w:r>
          </w:p>
        </w:tc>
      </w:tr>
      <w:tr w:rsidR="006D239C" w:rsidRPr="00EB7B33" w14:paraId="4AA3364B" w14:textId="77777777" w:rsidTr="027C1B45">
        <w:tc>
          <w:tcPr>
            <w:tcW w:w="795" w:type="dxa"/>
            <w:vAlign w:val="center"/>
          </w:tcPr>
          <w:p w14:paraId="22D989A9" w14:textId="4D70B54D" w:rsidR="006D239C" w:rsidRPr="00EB7B33" w:rsidRDefault="006D239C" w:rsidP="006D239C">
            <w:pPr>
              <w:pStyle w:val="NoSpacing"/>
              <w:rPr>
                <w:rFonts w:ascii="Arial" w:hAnsi="Arial" w:cs="Arial"/>
              </w:rPr>
            </w:pPr>
            <w:r w:rsidRPr="00EB7B33">
              <w:rPr>
                <w:rFonts w:ascii="Arial" w:eastAsia="Arial" w:hAnsi="Arial" w:cs="Arial"/>
                <w:b/>
                <w:bCs/>
              </w:rPr>
              <w:t>Step</w:t>
            </w:r>
          </w:p>
        </w:tc>
        <w:tc>
          <w:tcPr>
            <w:tcW w:w="5012" w:type="dxa"/>
            <w:vAlign w:val="center"/>
          </w:tcPr>
          <w:p w14:paraId="0E82DA69" w14:textId="20578B8C" w:rsidR="006D239C" w:rsidRPr="00EB7B33" w:rsidRDefault="006D239C" w:rsidP="006D239C">
            <w:pPr>
              <w:pStyle w:val="NoSpacing"/>
              <w:rPr>
                <w:rFonts w:ascii="Arial" w:hAnsi="Arial" w:cs="Arial"/>
              </w:rPr>
            </w:pPr>
            <w:r w:rsidRPr="00EB7B33">
              <w:rPr>
                <w:rFonts w:ascii="Arial" w:eastAsia="Arial" w:hAnsi="Arial" w:cs="Arial"/>
                <w:b/>
                <w:bCs/>
              </w:rPr>
              <w:t>Activity and Description</w:t>
            </w:r>
          </w:p>
        </w:tc>
        <w:tc>
          <w:tcPr>
            <w:tcW w:w="1985" w:type="dxa"/>
            <w:vAlign w:val="center"/>
          </w:tcPr>
          <w:p w14:paraId="4D01A298" w14:textId="330BFC54" w:rsidR="006D239C" w:rsidRPr="00EB7B33" w:rsidRDefault="006D239C" w:rsidP="006D239C">
            <w:pPr>
              <w:pStyle w:val="NoSpacing"/>
              <w:jc w:val="center"/>
              <w:rPr>
                <w:rFonts w:ascii="Arial" w:hAnsi="Arial" w:cs="Arial"/>
              </w:rPr>
            </w:pPr>
            <w:r w:rsidRPr="00EB7B33">
              <w:rPr>
                <w:rFonts w:ascii="Arial" w:eastAsia="Arial" w:hAnsi="Arial" w:cs="Arial"/>
                <w:b/>
                <w:bCs/>
              </w:rPr>
              <w:t>Resources required</w:t>
            </w:r>
          </w:p>
        </w:tc>
        <w:tc>
          <w:tcPr>
            <w:tcW w:w="1388" w:type="dxa"/>
            <w:vAlign w:val="center"/>
          </w:tcPr>
          <w:p w14:paraId="52C780C0" w14:textId="27DAE9DC" w:rsidR="006D239C" w:rsidRPr="00EB7B33" w:rsidRDefault="006D239C" w:rsidP="006D239C">
            <w:pPr>
              <w:pStyle w:val="NoSpacing"/>
              <w:jc w:val="center"/>
              <w:rPr>
                <w:rFonts w:ascii="Arial" w:hAnsi="Arial" w:cs="Arial"/>
              </w:rPr>
            </w:pPr>
            <w:r w:rsidRPr="00EB7B33">
              <w:rPr>
                <w:rFonts w:ascii="Arial" w:eastAsia="Arial" w:hAnsi="Arial" w:cs="Arial"/>
                <w:b/>
                <w:bCs/>
              </w:rPr>
              <w:t>Suggested time required</w:t>
            </w:r>
          </w:p>
        </w:tc>
      </w:tr>
      <w:tr w:rsidR="006D239C" w:rsidRPr="00EB7B33" w14:paraId="6E6D1FA0" w14:textId="77777777" w:rsidTr="027C1B45">
        <w:tc>
          <w:tcPr>
            <w:tcW w:w="795" w:type="dxa"/>
            <w:vAlign w:val="center"/>
          </w:tcPr>
          <w:p w14:paraId="62616D4E" w14:textId="78DD284F" w:rsidR="006D239C" w:rsidRPr="00EB7B33" w:rsidRDefault="006D239C" w:rsidP="006D239C">
            <w:pPr>
              <w:pStyle w:val="NoSpacing"/>
              <w:rPr>
                <w:rFonts w:ascii="Arial" w:eastAsia="Arial" w:hAnsi="Arial" w:cs="Arial"/>
                <w:b/>
                <w:bCs/>
              </w:rPr>
            </w:pPr>
            <w:r w:rsidRPr="00EB7B33">
              <w:rPr>
                <w:rFonts w:ascii="Arial" w:eastAsia="Arial" w:hAnsi="Arial" w:cs="Arial"/>
              </w:rPr>
              <w:t>1</w:t>
            </w:r>
          </w:p>
        </w:tc>
        <w:tc>
          <w:tcPr>
            <w:tcW w:w="5012" w:type="dxa"/>
            <w:vAlign w:val="center"/>
          </w:tcPr>
          <w:p w14:paraId="5760474C" w14:textId="77777777" w:rsidR="006D239C" w:rsidRPr="00EB7B33" w:rsidRDefault="006D239C" w:rsidP="006D239C">
            <w:pPr>
              <w:pStyle w:val="NoSpacing"/>
              <w:rPr>
                <w:rFonts w:ascii="Arial" w:eastAsia="Arial" w:hAnsi="Arial" w:cs="Arial"/>
                <w:b/>
                <w:bCs/>
              </w:rPr>
            </w:pPr>
            <w:r w:rsidRPr="00EB7B33">
              <w:rPr>
                <w:rFonts w:ascii="Arial" w:eastAsia="Arial" w:hAnsi="Arial" w:cs="Arial"/>
                <w:b/>
                <w:bCs/>
              </w:rPr>
              <w:t>Introduction</w:t>
            </w:r>
          </w:p>
          <w:p w14:paraId="239C1E54" w14:textId="77777777" w:rsidR="006D239C" w:rsidRPr="00EB7B33" w:rsidRDefault="006D239C" w:rsidP="006D239C">
            <w:pPr>
              <w:pStyle w:val="NoSpacing"/>
              <w:rPr>
                <w:rFonts w:ascii="Arial" w:eastAsia="Arial" w:hAnsi="Arial" w:cs="Arial"/>
                <w:color w:val="7030A0"/>
              </w:rPr>
            </w:pPr>
          </w:p>
          <w:p w14:paraId="52EBBFB6" w14:textId="199C6469" w:rsidR="008A3841" w:rsidRDefault="764D11A7" w:rsidP="006D239C">
            <w:pPr>
              <w:pStyle w:val="NoSpacing"/>
              <w:rPr>
                <w:rFonts w:ascii="Arial" w:eastAsia="Arial" w:hAnsi="Arial" w:cs="Arial"/>
                <w:color w:val="7030A0"/>
              </w:rPr>
            </w:pPr>
            <w:r w:rsidRPr="6D4DBD96">
              <w:rPr>
                <w:rFonts w:ascii="Arial" w:eastAsia="Arial" w:hAnsi="Arial" w:cs="Arial"/>
                <w:color w:val="7030A0"/>
              </w:rPr>
              <w:t>Introduce the session</w:t>
            </w:r>
            <w:r w:rsidR="768B49AF" w:rsidRPr="6D4DBD96">
              <w:rPr>
                <w:rFonts w:ascii="Arial" w:eastAsia="Arial" w:hAnsi="Arial" w:cs="Arial"/>
                <w:color w:val="7030A0"/>
              </w:rPr>
              <w:t>.</w:t>
            </w:r>
          </w:p>
          <w:p w14:paraId="28F5E6B3" w14:textId="77777777" w:rsidR="000061F7" w:rsidRPr="00EB7B33" w:rsidRDefault="000061F7" w:rsidP="006D239C">
            <w:pPr>
              <w:pStyle w:val="NoSpacing"/>
              <w:rPr>
                <w:rFonts w:ascii="Arial" w:eastAsia="Arial" w:hAnsi="Arial" w:cs="Arial"/>
              </w:rPr>
            </w:pPr>
          </w:p>
          <w:p w14:paraId="143E90E8" w14:textId="3BA7B0BD" w:rsidR="008A3841" w:rsidRPr="00EB7B33" w:rsidRDefault="008A3841" w:rsidP="006D239C">
            <w:pPr>
              <w:pStyle w:val="NoSpacing"/>
              <w:rPr>
                <w:rFonts w:ascii="Arial" w:eastAsia="Arial" w:hAnsi="Arial" w:cs="Arial"/>
                <w:color w:val="00B0F0"/>
              </w:rPr>
            </w:pPr>
            <w:r w:rsidRPr="00EB7B33">
              <w:rPr>
                <w:rFonts w:ascii="Arial" w:eastAsia="Arial" w:hAnsi="Arial" w:cs="Arial"/>
                <w:color w:val="00B0F0"/>
              </w:rPr>
              <w:t>We’re going to start off with an activit</w:t>
            </w:r>
            <w:r w:rsidR="004771B7">
              <w:rPr>
                <w:rFonts w:ascii="Arial" w:eastAsia="Arial" w:hAnsi="Arial" w:cs="Arial"/>
                <w:color w:val="00B0F0"/>
              </w:rPr>
              <w:t>y. S</w:t>
            </w:r>
            <w:r w:rsidR="004B0334" w:rsidRPr="00EB7B33">
              <w:rPr>
                <w:rFonts w:ascii="Arial" w:eastAsia="Arial" w:hAnsi="Arial" w:cs="Arial"/>
                <w:color w:val="00B0F0"/>
              </w:rPr>
              <w:t xml:space="preserve">ee if you can identify how it </w:t>
            </w:r>
            <w:r w:rsidR="004771B7">
              <w:rPr>
                <w:rFonts w:ascii="Arial" w:eastAsia="Arial" w:hAnsi="Arial" w:cs="Arial"/>
                <w:color w:val="00B0F0"/>
              </w:rPr>
              <w:t>links</w:t>
            </w:r>
            <w:r w:rsidR="004B0334" w:rsidRPr="00EB7B33">
              <w:rPr>
                <w:rFonts w:ascii="Arial" w:eastAsia="Arial" w:hAnsi="Arial" w:cs="Arial"/>
                <w:color w:val="00B0F0"/>
              </w:rPr>
              <w:t xml:space="preserve"> to </w:t>
            </w:r>
            <w:r w:rsidR="004E26AB" w:rsidRPr="00EB7B33">
              <w:rPr>
                <w:rFonts w:ascii="Arial" w:eastAsia="Arial" w:hAnsi="Arial" w:cs="Arial"/>
                <w:color w:val="00B0F0"/>
              </w:rPr>
              <w:t>today’s session</w:t>
            </w:r>
            <w:r w:rsidRPr="00EB7B33">
              <w:rPr>
                <w:rFonts w:ascii="Arial" w:eastAsia="Arial" w:hAnsi="Arial" w:cs="Arial"/>
                <w:color w:val="00B0F0"/>
              </w:rPr>
              <w:t>.</w:t>
            </w:r>
          </w:p>
          <w:p w14:paraId="19732155" w14:textId="77777777" w:rsidR="006D239C" w:rsidRPr="00EB7B33" w:rsidRDefault="006D239C" w:rsidP="006D239C">
            <w:pPr>
              <w:pStyle w:val="NoSpacing"/>
              <w:rPr>
                <w:rFonts w:ascii="Arial" w:eastAsia="Arial" w:hAnsi="Arial" w:cs="Arial"/>
              </w:rPr>
            </w:pPr>
          </w:p>
          <w:p w14:paraId="70D28C26" w14:textId="178F755F" w:rsidR="006D239C" w:rsidRPr="00EB7B33" w:rsidRDefault="00F53DB5" w:rsidP="006D239C">
            <w:pPr>
              <w:pStyle w:val="NoSpacing"/>
              <w:rPr>
                <w:rFonts w:ascii="Arial" w:eastAsia="Arial" w:hAnsi="Arial" w:cs="Arial"/>
                <w:color w:val="7030A0"/>
              </w:rPr>
            </w:pPr>
            <w:r w:rsidRPr="26018D60">
              <w:rPr>
                <w:rFonts w:ascii="Arial" w:eastAsia="Arial" w:hAnsi="Arial" w:cs="Arial"/>
                <w:color w:val="7030A0"/>
              </w:rPr>
              <w:t xml:space="preserve">Ask students </w:t>
            </w:r>
            <w:r w:rsidR="00BF1877" w:rsidRPr="26018D60">
              <w:rPr>
                <w:rFonts w:ascii="Arial" w:eastAsia="Arial" w:hAnsi="Arial" w:cs="Arial"/>
                <w:color w:val="7030A0"/>
              </w:rPr>
              <w:t>what they would pick between the options on the screen</w:t>
            </w:r>
            <w:r w:rsidRPr="26018D60">
              <w:rPr>
                <w:rFonts w:ascii="Arial" w:eastAsia="Arial" w:hAnsi="Arial" w:cs="Arial"/>
                <w:color w:val="7030A0"/>
              </w:rPr>
              <w:t xml:space="preserve">. You can ask students to </w:t>
            </w:r>
            <w:r w:rsidR="004771B7">
              <w:rPr>
                <w:rFonts w:ascii="Arial" w:eastAsia="Arial" w:hAnsi="Arial" w:cs="Arial"/>
                <w:color w:val="7030A0"/>
              </w:rPr>
              <w:t>stand up and move to the left/right of their room for each answer</w:t>
            </w:r>
            <w:r w:rsidRPr="26018D60">
              <w:rPr>
                <w:rFonts w:ascii="Arial" w:eastAsia="Arial" w:hAnsi="Arial" w:cs="Arial"/>
                <w:color w:val="7030A0"/>
              </w:rPr>
              <w:t xml:space="preserve">, or keep them seated and do hands up, hands down. </w:t>
            </w:r>
            <w:r w:rsidR="00630EB7" w:rsidRPr="26018D60">
              <w:rPr>
                <w:rFonts w:ascii="Arial" w:eastAsia="Arial" w:hAnsi="Arial" w:cs="Arial"/>
                <w:color w:val="7030A0"/>
              </w:rPr>
              <w:t>The</w:t>
            </w:r>
            <w:r w:rsidR="004771B7">
              <w:rPr>
                <w:rFonts w:ascii="Arial" w:eastAsia="Arial" w:hAnsi="Arial" w:cs="Arial"/>
                <w:color w:val="7030A0"/>
              </w:rPr>
              <w:t xml:space="preserve"> aim is to get them thinking about choices and unique selling points.</w:t>
            </w:r>
          </w:p>
          <w:p w14:paraId="108301B8" w14:textId="77777777" w:rsidR="006D239C" w:rsidRPr="00EB7B33" w:rsidRDefault="006D239C" w:rsidP="006D239C">
            <w:pPr>
              <w:pStyle w:val="NoSpacing"/>
              <w:rPr>
                <w:rFonts w:ascii="Arial" w:eastAsia="Arial" w:hAnsi="Arial" w:cs="Arial"/>
                <w:color w:val="7030A0"/>
              </w:rPr>
            </w:pPr>
          </w:p>
          <w:p w14:paraId="0CE5B66E" w14:textId="77777777" w:rsidR="006D239C" w:rsidRPr="00EB7B33" w:rsidRDefault="006D239C" w:rsidP="006D239C">
            <w:pPr>
              <w:pStyle w:val="NoSpacing"/>
              <w:rPr>
                <w:rFonts w:ascii="Arial" w:eastAsia="Arial" w:hAnsi="Arial" w:cs="Arial"/>
                <w:b/>
                <w:bCs/>
              </w:rPr>
            </w:pPr>
            <w:r w:rsidRPr="00EB7B33">
              <w:rPr>
                <w:rFonts w:ascii="Arial" w:eastAsia="Arial" w:hAnsi="Arial" w:cs="Arial"/>
                <w:b/>
                <w:bCs/>
              </w:rPr>
              <w:t xml:space="preserve">Session </w:t>
            </w:r>
            <w:proofErr w:type="gramStart"/>
            <w:r w:rsidRPr="00EB7B33">
              <w:rPr>
                <w:rFonts w:ascii="Arial" w:eastAsia="Arial" w:hAnsi="Arial" w:cs="Arial"/>
                <w:b/>
                <w:bCs/>
              </w:rPr>
              <w:t>aims</w:t>
            </w:r>
            <w:proofErr w:type="gramEnd"/>
            <w:r w:rsidRPr="00EB7B33">
              <w:rPr>
                <w:rFonts w:ascii="Arial" w:eastAsia="Arial" w:hAnsi="Arial" w:cs="Arial"/>
                <w:b/>
                <w:bCs/>
              </w:rPr>
              <w:t xml:space="preserve"> </w:t>
            </w:r>
          </w:p>
          <w:p w14:paraId="6394517B" w14:textId="77777777" w:rsidR="006D239C" w:rsidRPr="00EB7B33" w:rsidRDefault="006D239C" w:rsidP="006D239C">
            <w:pPr>
              <w:pStyle w:val="NoSpacing"/>
              <w:rPr>
                <w:rFonts w:ascii="Arial" w:eastAsia="Arial" w:hAnsi="Arial" w:cs="Arial"/>
                <w:b/>
                <w:bCs/>
              </w:rPr>
            </w:pPr>
          </w:p>
          <w:p w14:paraId="69881F74" w14:textId="212C5896" w:rsidR="006D239C" w:rsidRPr="00EB7B33" w:rsidRDefault="764D11A7" w:rsidP="006D239C">
            <w:pPr>
              <w:pStyle w:val="NoSpacing"/>
              <w:rPr>
                <w:rFonts w:ascii="Arial" w:eastAsia="Arial" w:hAnsi="Arial" w:cs="Arial"/>
                <w:color w:val="7030A0"/>
              </w:rPr>
            </w:pPr>
            <w:r w:rsidRPr="6D4DBD96">
              <w:rPr>
                <w:rFonts w:ascii="Arial" w:eastAsia="Arial" w:hAnsi="Arial" w:cs="Arial"/>
                <w:color w:val="7030A0"/>
              </w:rPr>
              <w:t>Explain session aims to students</w:t>
            </w:r>
            <w:r w:rsidR="0EA24728" w:rsidRPr="6D4DBD96">
              <w:rPr>
                <w:rFonts w:ascii="Arial" w:eastAsia="Arial" w:hAnsi="Arial" w:cs="Arial"/>
                <w:color w:val="7030A0"/>
              </w:rPr>
              <w:t>.</w:t>
            </w:r>
          </w:p>
          <w:p w14:paraId="70149970" w14:textId="77777777" w:rsidR="00FF185D" w:rsidRPr="00EB7B33" w:rsidRDefault="00FF185D" w:rsidP="006D239C">
            <w:pPr>
              <w:pStyle w:val="NoSpacing"/>
              <w:rPr>
                <w:rFonts w:ascii="Arial" w:eastAsia="Arial" w:hAnsi="Arial" w:cs="Arial"/>
                <w:color w:val="7030A0"/>
              </w:rPr>
            </w:pPr>
          </w:p>
          <w:p w14:paraId="614F3FC4" w14:textId="2B4F758F" w:rsidR="00FF185D" w:rsidRPr="00EB7B33" w:rsidRDefault="00FF185D" w:rsidP="00FF185D">
            <w:pPr>
              <w:pStyle w:val="NoSpacing"/>
              <w:rPr>
                <w:rFonts w:ascii="Arial" w:eastAsia="Arial" w:hAnsi="Arial" w:cs="Arial"/>
                <w:b/>
                <w:bCs/>
              </w:rPr>
            </w:pPr>
            <w:r w:rsidRPr="00EB7B33">
              <w:rPr>
                <w:rFonts w:ascii="Arial" w:eastAsia="Arial" w:hAnsi="Arial" w:cs="Arial"/>
                <w:b/>
                <w:bCs/>
              </w:rPr>
              <w:t>What were your choices based on?</w:t>
            </w:r>
          </w:p>
          <w:p w14:paraId="7FDEE23A" w14:textId="77777777" w:rsidR="00FF185D" w:rsidRPr="00EB7B33" w:rsidRDefault="00FF185D" w:rsidP="00FF185D">
            <w:pPr>
              <w:pStyle w:val="NoSpacing"/>
              <w:rPr>
                <w:rFonts w:ascii="Arial" w:eastAsia="Arial" w:hAnsi="Arial" w:cs="Arial"/>
                <w:b/>
                <w:bCs/>
              </w:rPr>
            </w:pPr>
          </w:p>
          <w:p w14:paraId="3C48C078" w14:textId="7A7A4DEC" w:rsidR="00FF185D" w:rsidRPr="00EB7B33" w:rsidRDefault="00FF185D" w:rsidP="00FF185D">
            <w:pPr>
              <w:pStyle w:val="NoSpacing"/>
              <w:rPr>
                <w:rFonts w:ascii="Arial" w:eastAsia="Arial" w:hAnsi="Arial" w:cs="Arial"/>
                <w:color w:val="7030A0"/>
              </w:rPr>
            </w:pPr>
            <w:r w:rsidRPr="37FD8D4E">
              <w:rPr>
                <w:rFonts w:ascii="Arial" w:eastAsia="Arial" w:hAnsi="Arial" w:cs="Arial"/>
                <w:color w:val="7030A0"/>
              </w:rPr>
              <w:t xml:space="preserve">Ask students </w:t>
            </w:r>
            <w:r w:rsidRPr="37FD8D4E">
              <w:rPr>
                <w:rFonts w:ascii="Arial" w:eastAsia="Arial" w:hAnsi="Arial" w:cs="Arial"/>
                <w:b/>
                <w:bCs/>
                <w:color w:val="7030A0"/>
              </w:rPr>
              <w:t xml:space="preserve">why </w:t>
            </w:r>
            <w:r w:rsidRPr="37FD8D4E">
              <w:rPr>
                <w:rFonts w:ascii="Arial" w:eastAsia="Arial" w:hAnsi="Arial" w:cs="Arial"/>
                <w:color w:val="7030A0"/>
              </w:rPr>
              <w:t>they made th</w:t>
            </w:r>
            <w:r w:rsidR="0037676B" w:rsidRPr="37FD8D4E">
              <w:rPr>
                <w:rFonts w:ascii="Arial" w:eastAsia="Arial" w:hAnsi="Arial" w:cs="Arial"/>
                <w:color w:val="7030A0"/>
              </w:rPr>
              <w:t>e decisions they did in the first five activity</w:t>
            </w:r>
            <w:r w:rsidRPr="37FD8D4E">
              <w:rPr>
                <w:rFonts w:ascii="Arial" w:eastAsia="Arial" w:hAnsi="Arial" w:cs="Arial"/>
                <w:color w:val="7030A0"/>
              </w:rPr>
              <w:t xml:space="preserve">. What </w:t>
            </w:r>
            <w:r w:rsidR="004771B7">
              <w:rPr>
                <w:rFonts w:ascii="Arial" w:eastAsia="Arial" w:hAnsi="Arial" w:cs="Arial"/>
                <w:color w:val="7030A0"/>
              </w:rPr>
              <w:t xml:space="preserve">made one </w:t>
            </w:r>
            <w:r w:rsidR="00DD6067" w:rsidRPr="37FD8D4E">
              <w:rPr>
                <w:rFonts w:ascii="Arial" w:eastAsia="Arial" w:hAnsi="Arial" w:cs="Arial"/>
                <w:color w:val="7030A0"/>
              </w:rPr>
              <w:t>product/brand</w:t>
            </w:r>
            <w:r w:rsidRPr="37FD8D4E">
              <w:rPr>
                <w:rFonts w:ascii="Arial" w:eastAsia="Arial" w:hAnsi="Arial" w:cs="Arial"/>
                <w:color w:val="7030A0"/>
              </w:rPr>
              <w:t xml:space="preserve"> </w:t>
            </w:r>
            <w:r w:rsidR="004771B7">
              <w:rPr>
                <w:rFonts w:ascii="Arial" w:eastAsia="Arial" w:hAnsi="Arial" w:cs="Arial"/>
                <w:color w:val="7030A0"/>
              </w:rPr>
              <w:t>a</w:t>
            </w:r>
            <w:r w:rsidRPr="37FD8D4E">
              <w:rPr>
                <w:rFonts w:ascii="Arial" w:eastAsia="Arial" w:hAnsi="Arial" w:cs="Arial"/>
                <w:color w:val="7030A0"/>
              </w:rPr>
              <w:t xml:space="preserve"> better option?</w:t>
            </w:r>
            <w:r w:rsidR="0ECADC3F" w:rsidRPr="37FD8D4E">
              <w:rPr>
                <w:rFonts w:ascii="Arial" w:eastAsia="Arial" w:hAnsi="Arial" w:cs="Arial"/>
                <w:color w:val="7030A0"/>
              </w:rPr>
              <w:t xml:space="preserve"> </w:t>
            </w:r>
          </w:p>
          <w:p w14:paraId="212B060F" w14:textId="59193D5E" w:rsidR="00FF185D" w:rsidRPr="00EB7B33" w:rsidRDefault="00FF185D" w:rsidP="37FD8D4E">
            <w:pPr>
              <w:pStyle w:val="NoSpacing"/>
              <w:rPr>
                <w:rFonts w:ascii="Arial" w:eastAsia="Arial" w:hAnsi="Arial" w:cs="Arial"/>
                <w:b/>
                <w:bCs/>
              </w:rPr>
            </w:pPr>
          </w:p>
          <w:p w14:paraId="41F40FEE" w14:textId="77777777" w:rsidR="00FF185D" w:rsidRDefault="0F4DCF9E" w:rsidP="1C07E32D">
            <w:pPr>
              <w:pStyle w:val="NoSpacing"/>
              <w:rPr>
                <w:rFonts w:ascii="Arial" w:eastAsia="Arial" w:hAnsi="Arial" w:cs="Arial"/>
              </w:rPr>
            </w:pPr>
            <w:r w:rsidRPr="6D4DBD96">
              <w:rPr>
                <w:rFonts w:ascii="Arial" w:eastAsia="Arial" w:hAnsi="Arial" w:cs="Arial"/>
              </w:rPr>
              <w:t>Students should be considering the unique selling proposition (USP) of the item</w:t>
            </w:r>
            <w:r w:rsidR="06585E0B" w:rsidRPr="6D4DBD96">
              <w:rPr>
                <w:rFonts w:ascii="Arial" w:eastAsia="Arial" w:hAnsi="Arial" w:cs="Arial"/>
              </w:rPr>
              <w:t>.  The purpose of this activity is to highlight that whilst fundamentally</w:t>
            </w:r>
            <w:r w:rsidR="61E89C6E" w:rsidRPr="6D4DBD96">
              <w:rPr>
                <w:rFonts w:ascii="Arial" w:eastAsia="Arial" w:hAnsi="Arial" w:cs="Arial"/>
              </w:rPr>
              <w:t xml:space="preserve"> the items are the same – they have elements which are unique, which are highlighted in the brand’s marketing</w:t>
            </w:r>
            <w:r w:rsidR="4C0CC8E1" w:rsidRPr="6D4DBD96">
              <w:rPr>
                <w:rFonts w:ascii="Arial" w:eastAsia="Arial" w:hAnsi="Arial" w:cs="Arial"/>
              </w:rPr>
              <w:t xml:space="preserve"> to consumers</w:t>
            </w:r>
            <w:r w:rsidR="61E89C6E" w:rsidRPr="6D4DBD96">
              <w:rPr>
                <w:rFonts w:ascii="Arial" w:eastAsia="Arial" w:hAnsi="Arial" w:cs="Arial"/>
              </w:rPr>
              <w:t>.  When considering applying for future stud</w:t>
            </w:r>
            <w:r w:rsidR="7C746B63" w:rsidRPr="6D4DBD96">
              <w:rPr>
                <w:rFonts w:ascii="Arial" w:eastAsia="Arial" w:hAnsi="Arial" w:cs="Arial"/>
              </w:rPr>
              <w:t>y and work, students will need to consider what their USPs are and how best they can articulate that to their</w:t>
            </w:r>
            <w:r w:rsidR="36C7FFDF" w:rsidRPr="6D4DBD96">
              <w:rPr>
                <w:rFonts w:ascii="Arial" w:eastAsia="Arial" w:hAnsi="Arial" w:cs="Arial"/>
              </w:rPr>
              <w:t xml:space="preserve"> consumer...the</w:t>
            </w:r>
            <w:r w:rsidR="7C746B63" w:rsidRPr="6D4DBD96">
              <w:rPr>
                <w:rFonts w:ascii="Arial" w:eastAsia="Arial" w:hAnsi="Arial" w:cs="Arial"/>
              </w:rPr>
              <w:t xml:space="preserve"> employer. </w:t>
            </w:r>
          </w:p>
          <w:p w14:paraId="4EAB21C0" w14:textId="170FC8C9" w:rsidR="000061F7" w:rsidRPr="00CF28D6" w:rsidRDefault="000061F7" w:rsidP="1C07E32D">
            <w:pPr>
              <w:pStyle w:val="NoSpacing"/>
              <w:rPr>
                <w:rFonts w:ascii="Arial" w:eastAsia="Arial" w:hAnsi="Arial" w:cs="Arial"/>
              </w:rPr>
            </w:pPr>
          </w:p>
        </w:tc>
        <w:tc>
          <w:tcPr>
            <w:tcW w:w="1985" w:type="dxa"/>
            <w:vAlign w:val="center"/>
          </w:tcPr>
          <w:p w14:paraId="4F2E70F2" w14:textId="77777777" w:rsidR="006D239C" w:rsidRPr="00EB7B33" w:rsidRDefault="006D239C" w:rsidP="00A476FD">
            <w:pPr>
              <w:pStyle w:val="NoSpacing"/>
              <w:jc w:val="center"/>
              <w:rPr>
                <w:rFonts w:ascii="Arial" w:eastAsia="Arial" w:hAnsi="Arial" w:cs="Arial"/>
              </w:rPr>
            </w:pPr>
            <w:r w:rsidRPr="00EB7B33">
              <w:rPr>
                <w:rFonts w:ascii="Arial" w:eastAsia="Arial" w:hAnsi="Arial" w:cs="Arial"/>
              </w:rPr>
              <w:t>PowerPoint slide 1 &amp; 2</w:t>
            </w:r>
          </w:p>
          <w:p w14:paraId="43AFC609" w14:textId="77777777" w:rsidR="006D239C" w:rsidRPr="00EB7B33" w:rsidRDefault="006D239C" w:rsidP="00A476FD">
            <w:pPr>
              <w:pStyle w:val="NoSpacing"/>
              <w:jc w:val="center"/>
              <w:rPr>
                <w:rFonts w:ascii="Arial" w:eastAsia="Arial" w:hAnsi="Arial" w:cs="Arial"/>
              </w:rPr>
            </w:pPr>
          </w:p>
          <w:p w14:paraId="494D241B" w14:textId="77777777" w:rsidR="006D239C" w:rsidRPr="00EB7B33" w:rsidRDefault="006D239C" w:rsidP="00A476FD">
            <w:pPr>
              <w:pStyle w:val="NoSpacing"/>
              <w:jc w:val="center"/>
              <w:rPr>
                <w:rFonts w:ascii="Arial" w:eastAsia="Arial" w:hAnsi="Arial" w:cs="Arial"/>
              </w:rPr>
            </w:pPr>
          </w:p>
          <w:p w14:paraId="2F6EFBAC" w14:textId="77777777" w:rsidR="006D239C" w:rsidRPr="00EB7B33" w:rsidRDefault="006D239C" w:rsidP="00A476FD">
            <w:pPr>
              <w:pStyle w:val="NoSpacing"/>
              <w:jc w:val="center"/>
              <w:rPr>
                <w:rFonts w:ascii="Arial" w:eastAsia="Arial" w:hAnsi="Arial" w:cs="Arial"/>
              </w:rPr>
            </w:pPr>
          </w:p>
          <w:p w14:paraId="4FB9C37C" w14:textId="77777777" w:rsidR="006D239C" w:rsidRPr="00EB7B33" w:rsidRDefault="006D239C" w:rsidP="00A476FD">
            <w:pPr>
              <w:pStyle w:val="NoSpacing"/>
              <w:jc w:val="center"/>
              <w:rPr>
                <w:rFonts w:ascii="Arial" w:eastAsia="Arial" w:hAnsi="Arial" w:cs="Arial"/>
              </w:rPr>
            </w:pPr>
          </w:p>
          <w:p w14:paraId="248D4942" w14:textId="77777777" w:rsidR="006D239C" w:rsidRPr="00EB7B33" w:rsidRDefault="006D239C" w:rsidP="00A476FD">
            <w:pPr>
              <w:pStyle w:val="NoSpacing"/>
              <w:jc w:val="center"/>
              <w:rPr>
                <w:rFonts w:ascii="Arial" w:eastAsia="Arial" w:hAnsi="Arial" w:cs="Arial"/>
              </w:rPr>
            </w:pPr>
          </w:p>
          <w:p w14:paraId="164FB1F3" w14:textId="77777777" w:rsidR="00CB5B3D" w:rsidRPr="00EB7B33" w:rsidRDefault="00CB5B3D" w:rsidP="00A476FD">
            <w:pPr>
              <w:pStyle w:val="NoSpacing"/>
              <w:jc w:val="center"/>
              <w:rPr>
                <w:rFonts w:ascii="Arial" w:eastAsia="Arial" w:hAnsi="Arial" w:cs="Arial"/>
              </w:rPr>
            </w:pPr>
          </w:p>
          <w:p w14:paraId="7EA1A5D0" w14:textId="77777777" w:rsidR="00B74D68" w:rsidRPr="00EB7B33" w:rsidRDefault="00B74D68" w:rsidP="00A476FD">
            <w:pPr>
              <w:pStyle w:val="NoSpacing"/>
              <w:jc w:val="center"/>
              <w:rPr>
                <w:rFonts w:ascii="Arial" w:eastAsia="Arial" w:hAnsi="Arial" w:cs="Arial"/>
              </w:rPr>
            </w:pPr>
          </w:p>
          <w:p w14:paraId="652E5593" w14:textId="77777777" w:rsidR="00B74D68" w:rsidRPr="00EB7B33" w:rsidRDefault="00B74D68" w:rsidP="00A476FD">
            <w:pPr>
              <w:pStyle w:val="NoSpacing"/>
              <w:jc w:val="center"/>
              <w:rPr>
                <w:rFonts w:ascii="Arial" w:eastAsia="Arial" w:hAnsi="Arial" w:cs="Arial"/>
              </w:rPr>
            </w:pPr>
          </w:p>
          <w:p w14:paraId="10831EFD" w14:textId="77777777" w:rsidR="00B74D68" w:rsidRPr="00EB7B33" w:rsidRDefault="00B74D68" w:rsidP="00B74D68">
            <w:pPr>
              <w:pStyle w:val="NoSpacing"/>
              <w:rPr>
                <w:rFonts w:ascii="Arial" w:eastAsia="Arial" w:hAnsi="Arial" w:cs="Arial"/>
              </w:rPr>
            </w:pPr>
          </w:p>
          <w:p w14:paraId="5B404151" w14:textId="77777777" w:rsidR="006D239C" w:rsidRPr="00EB7B33" w:rsidRDefault="006D239C" w:rsidP="00A476FD">
            <w:pPr>
              <w:pStyle w:val="NoSpacing"/>
              <w:jc w:val="center"/>
              <w:rPr>
                <w:rFonts w:ascii="Arial" w:eastAsia="Arial" w:hAnsi="Arial" w:cs="Arial"/>
              </w:rPr>
            </w:pPr>
          </w:p>
          <w:p w14:paraId="570F54BB" w14:textId="77777777" w:rsidR="000C2C14" w:rsidRPr="00EB7B33" w:rsidRDefault="000C2C14" w:rsidP="00CB5B3D">
            <w:pPr>
              <w:pStyle w:val="NoSpacing"/>
              <w:jc w:val="center"/>
              <w:rPr>
                <w:rFonts w:ascii="Arial" w:eastAsia="Arial" w:hAnsi="Arial" w:cs="Arial"/>
              </w:rPr>
            </w:pPr>
          </w:p>
          <w:p w14:paraId="615B7DE9" w14:textId="77777777" w:rsidR="000C2C14" w:rsidRPr="00EB7B33" w:rsidRDefault="000C2C14" w:rsidP="00CB5B3D">
            <w:pPr>
              <w:pStyle w:val="NoSpacing"/>
              <w:jc w:val="center"/>
              <w:rPr>
                <w:rFonts w:ascii="Arial" w:eastAsia="Arial" w:hAnsi="Arial" w:cs="Arial"/>
              </w:rPr>
            </w:pPr>
          </w:p>
          <w:p w14:paraId="55D766DF" w14:textId="77777777" w:rsidR="000C2C14" w:rsidRPr="00EB7B33" w:rsidRDefault="000C2C14" w:rsidP="00CB5B3D">
            <w:pPr>
              <w:pStyle w:val="NoSpacing"/>
              <w:jc w:val="center"/>
              <w:rPr>
                <w:rFonts w:ascii="Arial" w:eastAsia="Arial" w:hAnsi="Arial" w:cs="Arial"/>
              </w:rPr>
            </w:pPr>
          </w:p>
          <w:p w14:paraId="5F89E67A" w14:textId="77777777" w:rsidR="000C2C14" w:rsidRPr="00EB7B33" w:rsidRDefault="000C2C14" w:rsidP="00CB5B3D">
            <w:pPr>
              <w:pStyle w:val="NoSpacing"/>
              <w:jc w:val="center"/>
              <w:rPr>
                <w:rFonts w:ascii="Arial" w:eastAsia="Arial" w:hAnsi="Arial" w:cs="Arial"/>
              </w:rPr>
            </w:pPr>
          </w:p>
          <w:p w14:paraId="04561A78" w14:textId="77777777" w:rsidR="000C2C14" w:rsidRPr="00EB7B33" w:rsidRDefault="000C2C14" w:rsidP="00CB5B3D">
            <w:pPr>
              <w:pStyle w:val="NoSpacing"/>
              <w:jc w:val="center"/>
              <w:rPr>
                <w:rFonts w:ascii="Arial" w:eastAsia="Arial" w:hAnsi="Arial" w:cs="Arial"/>
              </w:rPr>
            </w:pPr>
          </w:p>
          <w:p w14:paraId="6409898B" w14:textId="77777777" w:rsidR="000C2C14" w:rsidRPr="00EB7B33" w:rsidRDefault="000C2C14" w:rsidP="00CB5B3D">
            <w:pPr>
              <w:pStyle w:val="NoSpacing"/>
              <w:jc w:val="center"/>
              <w:rPr>
                <w:rFonts w:ascii="Arial" w:eastAsia="Arial" w:hAnsi="Arial" w:cs="Arial"/>
              </w:rPr>
            </w:pPr>
          </w:p>
          <w:p w14:paraId="44B425EE" w14:textId="77777777" w:rsidR="000C2C14" w:rsidRPr="00EB7B33" w:rsidRDefault="000C2C14" w:rsidP="00CB5B3D">
            <w:pPr>
              <w:pStyle w:val="NoSpacing"/>
              <w:jc w:val="center"/>
              <w:rPr>
                <w:rFonts w:ascii="Arial" w:eastAsia="Arial" w:hAnsi="Arial" w:cs="Arial"/>
              </w:rPr>
            </w:pPr>
          </w:p>
          <w:p w14:paraId="397FEEC0" w14:textId="77777777" w:rsidR="000C2C14" w:rsidRPr="00EB7B33" w:rsidRDefault="000C2C14" w:rsidP="00CB5B3D">
            <w:pPr>
              <w:pStyle w:val="NoSpacing"/>
              <w:jc w:val="center"/>
              <w:rPr>
                <w:rFonts w:ascii="Arial" w:eastAsia="Arial" w:hAnsi="Arial" w:cs="Arial"/>
              </w:rPr>
            </w:pPr>
          </w:p>
          <w:p w14:paraId="512C51B7" w14:textId="77777777" w:rsidR="000C2C14" w:rsidRPr="00EB7B33" w:rsidRDefault="000C2C14" w:rsidP="00CB5B3D">
            <w:pPr>
              <w:pStyle w:val="NoSpacing"/>
              <w:jc w:val="center"/>
              <w:rPr>
                <w:rFonts w:ascii="Arial" w:eastAsia="Arial" w:hAnsi="Arial" w:cs="Arial"/>
              </w:rPr>
            </w:pPr>
          </w:p>
          <w:p w14:paraId="58800263" w14:textId="77777777" w:rsidR="000C2C14" w:rsidRPr="00EB7B33" w:rsidRDefault="000C2C14" w:rsidP="00CB5B3D">
            <w:pPr>
              <w:pStyle w:val="NoSpacing"/>
              <w:jc w:val="center"/>
              <w:rPr>
                <w:rFonts w:ascii="Arial" w:eastAsia="Arial" w:hAnsi="Arial" w:cs="Arial"/>
              </w:rPr>
            </w:pPr>
          </w:p>
          <w:p w14:paraId="0E2F7E7E" w14:textId="77777777" w:rsidR="000C2C14" w:rsidRPr="00EB7B33" w:rsidRDefault="000C2C14" w:rsidP="00CB5B3D">
            <w:pPr>
              <w:pStyle w:val="NoSpacing"/>
              <w:jc w:val="center"/>
              <w:rPr>
                <w:rFonts w:ascii="Arial" w:eastAsia="Arial" w:hAnsi="Arial" w:cs="Arial"/>
              </w:rPr>
            </w:pPr>
          </w:p>
          <w:p w14:paraId="5A3A00B7" w14:textId="77777777" w:rsidR="000C2C14" w:rsidRPr="00EB7B33" w:rsidRDefault="000C2C14" w:rsidP="00CB5B3D">
            <w:pPr>
              <w:pStyle w:val="NoSpacing"/>
              <w:jc w:val="center"/>
              <w:rPr>
                <w:rFonts w:ascii="Arial" w:eastAsia="Arial" w:hAnsi="Arial" w:cs="Arial"/>
              </w:rPr>
            </w:pPr>
          </w:p>
          <w:p w14:paraId="163AA97B" w14:textId="4A12FF43" w:rsidR="00A476FD" w:rsidRPr="00EB7B33" w:rsidRDefault="006D239C" w:rsidP="000C2C14">
            <w:pPr>
              <w:pStyle w:val="NoSpacing"/>
              <w:jc w:val="center"/>
              <w:rPr>
                <w:rFonts w:ascii="Arial" w:eastAsia="Arial" w:hAnsi="Arial" w:cs="Arial"/>
              </w:rPr>
            </w:pPr>
            <w:r w:rsidRPr="00EB7B33">
              <w:rPr>
                <w:rFonts w:ascii="Arial" w:eastAsia="Arial" w:hAnsi="Arial" w:cs="Arial"/>
              </w:rPr>
              <w:t>PowerPoint slide 3</w:t>
            </w:r>
            <w:r w:rsidR="00CB5B3D" w:rsidRPr="00EB7B33">
              <w:rPr>
                <w:rFonts w:ascii="Arial" w:eastAsia="Arial" w:hAnsi="Arial" w:cs="Arial"/>
              </w:rPr>
              <w:t xml:space="preserve"> &amp; 4</w:t>
            </w:r>
          </w:p>
        </w:tc>
        <w:tc>
          <w:tcPr>
            <w:tcW w:w="1388" w:type="dxa"/>
            <w:vAlign w:val="center"/>
          </w:tcPr>
          <w:p w14:paraId="63848848" w14:textId="203E28C4" w:rsidR="006D239C" w:rsidRPr="00EB7B33" w:rsidRDefault="79C2B537" w:rsidP="006D239C">
            <w:pPr>
              <w:pStyle w:val="NoSpacing"/>
              <w:jc w:val="center"/>
              <w:rPr>
                <w:rFonts w:ascii="Arial" w:eastAsia="Arial" w:hAnsi="Arial" w:cs="Arial"/>
                <w:b/>
                <w:bCs/>
              </w:rPr>
            </w:pPr>
            <w:r w:rsidRPr="027C1B45">
              <w:rPr>
                <w:rFonts w:ascii="Arial" w:eastAsia="Arial" w:hAnsi="Arial" w:cs="Arial"/>
              </w:rPr>
              <w:t>5</w:t>
            </w:r>
            <w:r w:rsidR="4E500E64" w:rsidRPr="027C1B45">
              <w:rPr>
                <w:rFonts w:ascii="Arial" w:eastAsia="Arial" w:hAnsi="Arial" w:cs="Arial"/>
              </w:rPr>
              <w:t xml:space="preserve"> minutes </w:t>
            </w:r>
          </w:p>
        </w:tc>
      </w:tr>
      <w:tr w:rsidR="005D24DA" w:rsidRPr="00EB7B33" w14:paraId="7815C95E" w14:textId="77777777" w:rsidTr="027C1B45">
        <w:trPr>
          <w:trHeight w:val="986"/>
        </w:trPr>
        <w:tc>
          <w:tcPr>
            <w:tcW w:w="795" w:type="dxa"/>
            <w:vAlign w:val="center"/>
          </w:tcPr>
          <w:p w14:paraId="500D8625" w14:textId="5474E57D" w:rsidR="005D24DA" w:rsidRPr="00EB7B33" w:rsidRDefault="00CC2BD8" w:rsidP="006D239C">
            <w:pPr>
              <w:pStyle w:val="NoSpacing"/>
              <w:rPr>
                <w:rFonts w:ascii="Arial" w:hAnsi="Arial" w:cs="Arial"/>
              </w:rPr>
            </w:pPr>
            <w:r w:rsidRPr="00EB7B33">
              <w:rPr>
                <w:rFonts w:ascii="Arial" w:eastAsia="Arial" w:hAnsi="Arial" w:cs="Arial"/>
              </w:rPr>
              <w:t>2</w:t>
            </w:r>
          </w:p>
        </w:tc>
        <w:tc>
          <w:tcPr>
            <w:tcW w:w="5012" w:type="dxa"/>
            <w:vAlign w:val="center"/>
          </w:tcPr>
          <w:p w14:paraId="22B516B1" w14:textId="0190F3F6" w:rsidR="005D24DA" w:rsidRPr="00EB7B33" w:rsidRDefault="00C65F43" w:rsidP="005D24DA">
            <w:pPr>
              <w:pStyle w:val="NoSpacing"/>
              <w:rPr>
                <w:rFonts w:ascii="Arial" w:eastAsia="Arial" w:hAnsi="Arial" w:cs="Arial"/>
                <w:b/>
                <w:bCs/>
              </w:rPr>
            </w:pPr>
            <w:r w:rsidRPr="00EB7B33">
              <w:rPr>
                <w:rFonts w:ascii="Arial" w:eastAsia="Arial" w:hAnsi="Arial" w:cs="Arial"/>
                <w:b/>
                <w:bCs/>
              </w:rPr>
              <w:t xml:space="preserve">What is </w:t>
            </w:r>
            <w:r w:rsidR="006E08BD" w:rsidRPr="00EB7B33">
              <w:rPr>
                <w:rFonts w:ascii="Arial" w:eastAsia="Arial" w:hAnsi="Arial" w:cs="Arial"/>
                <w:b/>
                <w:bCs/>
              </w:rPr>
              <w:t>a Skill</w:t>
            </w:r>
            <w:r w:rsidRPr="00EB7B33">
              <w:rPr>
                <w:rFonts w:ascii="Arial" w:eastAsia="Arial" w:hAnsi="Arial" w:cs="Arial"/>
                <w:b/>
                <w:bCs/>
              </w:rPr>
              <w:t>?</w:t>
            </w:r>
            <w:r w:rsidR="005D24DA" w:rsidRPr="00EB7B33">
              <w:rPr>
                <w:rFonts w:ascii="Arial" w:eastAsia="Arial" w:hAnsi="Arial" w:cs="Arial"/>
                <w:b/>
                <w:bCs/>
              </w:rPr>
              <w:t xml:space="preserve"> </w:t>
            </w:r>
          </w:p>
          <w:p w14:paraId="0D38930D" w14:textId="2FFDA504" w:rsidR="003E023E" w:rsidRDefault="003E023E" w:rsidP="005D24DA">
            <w:pPr>
              <w:pStyle w:val="NoSpacing"/>
              <w:rPr>
                <w:rFonts w:ascii="Arial" w:hAnsi="Arial" w:cs="Arial"/>
                <w:b/>
                <w:bCs/>
                <w:iCs/>
              </w:rPr>
            </w:pPr>
          </w:p>
          <w:p w14:paraId="31E0124F" w14:textId="15724879" w:rsidR="009844AF" w:rsidRPr="00EB7B33" w:rsidRDefault="6C4FD783" w:rsidP="6D4DBD96">
            <w:pPr>
              <w:pStyle w:val="NoSpacing"/>
              <w:rPr>
                <w:rFonts w:ascii="Arial" w:hAnsi="Arial" w:cs="Arial"/>
                <w:color w:val="7030A0"/>
              </w:rPr>
            </w:pPr>
            <w:r w:rsidRPr="6D4DBD96">
              <w:rPr>
                <w:rFonts w:ascii="Arial" w:hAnsi="Arial" w:cs="Arial"/>
                <w:color w:val="7030A0"/>
              </w:rPr>
              <w:t>Ask for a volunteer to define what a skill is</w:t>
            </w:r>
            <w:r w:rsidR="768B49AF" w:rsidRPr="6D4DBD96">
              <w:rPr>
                <w:rFonts w:ascii="Arial" w:hAnsi="Arial" w:cs="Arial"/>
                <w:color w:val="7030A0"/>
              </w:rPr>
              <w:t>, then follow by reading out the definition.</w:t>
            </w:r>
          </w:p>
        </w:tc>
        <w:tc>
          <w:tcPr>
            <w:tcW w:w="1985" w:type="dxa"/>
            <w:vAlign w:val="center"/>
          </w:tcPr>
          <w:p w14:paraId="752B38F6" w14:textId="09F37371" w:rsidR="00087DB9" w:rsidRPr="00EB7B33" w:rsidRDefault="00087DB9" w:rsidP="00087DB9">
            <w:pPr>
              <w:pStyle w:val="NoSpacing"/>
              <w:jc w:val="center"/>
              <w:rPr>
                <w:rFonts w:ascii="Arial" w:eastAsia="Arial" w:hAnsi="Arial" w:cs="Arial"/>
              </w:rPr>
            </w:pPr>
            <w:r w:rsidRPr="00EB7B33">
              <w:rPr>
                <w:rFonts w:ascii="Arial" w:eastAsia="Arial" w:hAnsi="Arial" w:cs="Arial"/>
              </w:rPr>
              <w:t xml:space="preserve">PowerPoint slide </w:t>
            </w:r>
            <w:r w:rsidR="00F843C6" w:rsidRPr="00EB7B33">
              <w:rPr>
                <w:rFonts w:ascii="Arial" w:eastAsia="Arial" w:hAnsi="Arial" w:cs="Arial"/>
              </w:rPr>
              <w:t>5</w:t>
            </w:r>
          </w:p>
          <w:p w14:paraId="7C2B2482" w14:textId="77777777" w:rsidR="005D24DA" w:rsidRPr="00EB7B33" w:rsidRDefault="005D24DA" w:rsidP="006D239C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1388" w:type="dxa"/>
            <w:vAlign w:val="center"/>
          </w:tcPr>
          <w:p w14:paraId="1E2477D4" w14:textId="46259A84" w:rsidR="005D24DA" w:rsidRPr="00EB7B33" w:rsidRDefault="37F8D1BF" w:rsidP="006D239C">
            <w:pPr>
              <w:pStyle w:val="NoSpacing"/>
              <w:jc w:val="center"/>
              <w:rPr>
                <w:rFonts w:ascii="Arial" w:hAnsi="Arial" w:cs="Arial"/>
              </w:rPr>
            </w:pPr>
            <w:r w:rsidRPr="027C1B45">
              <w:rPr>
                <w:rFonts w:ascii="Arial" w:eastAsia="Arial" w:hAnsi="Arial" w:cs="Arial"/>
              </w:rPr>
              <w:t>2</w:t>
            </w:r>
            <w:r w:rsidR="02A372B3" w:rsidRPr="027C1B45">
              <w:rPr>
                <w:rFonts w:ascii="Arial" w:eastAsia="Arial" w:hAnsi="Arial" w:cs="Arial"/>
              </w:rPr>
              <w:t xml:space="preserve"> minutes</w:t>
            </w:r>
          </w:p>
        </w:tc>
      </w:tr>
      <w:tr w:rsidR="006D239C" w:rsidRPr="00EB7B33" w14:paraId="68E3A27F" w14:textId="77777777" w:rsidTr="027C1B45">
        <w:trPr>
          <w:trHeight w:val="986"/>
        </w:trPr>
        <w:tc>
          <w:tcPr>
            <w:tcW w:w="795" w:type="dxa"/>
            <w:vAlign w:val="center"/>
          </w:tcPr>
          <w:p w14:paraId="4AF5D34E" w14:textId="211E2D8A" w:rsidR="006D239C" w:rsidRPr="00EB7B33" w:rsidRDefault="00CC2BD8" w:rsidP="006D239C">
            <w:pPr>
              <w:pStyle w:val="NoSpacing"/>
              <w:rPr>
                <w:rFonts w:ascii="Arial" w:hAnsi="Arial" w:cs="Arial"/>
              </w:rPr>
            </w:pPr>
            <w:r w:rsidRPr="00EB7B33">
              <w:rPr>
                <w:rFonts w:ascii="Arial" w:eastAsia="Arial" w:hAnsi="Arial" w:cs="Arial"/>
              </w:rPr>
              <w:lastRenderedPageBreak/>
              <w:t>3</w:t>
            </w:r>
          </w:p>
        </w:tc>
        <w:tc>
          <w:tcPr>
            <w:tcW w:w="5012" w:type="dxa"/>
            <w:vAlign w:val="center"/>
          </w:tcPr>
          <w:p w14:paraId="1D65E695" w14:textId="77777777" w:rsidR="00762CE7" w:rsidRDefault="00762CE7" w:rsidP="00653E25">
            <w:pPr>
              <w:pStyle w:val="NoSpacing"/>
              <w:rPr>
                <w:rFonts w:ascii="Arial" w:hAnsi="Arial" w:cs="Arial"/>
                <w:b/>
              </w:rPr>
            </w:pPr>
            <w:r w:rsidRPr="00EB7B33">
              <w:rPr>
                <w:rFonts w:ascii="Arial" w:hAnsi="Arial" w:cs="Arial"/>
                <w:b/>
              </w:rPr>
              <w:t>What is a quality?</w:t>
            </w:r>
          </w:p>
          <w:p w14:paraId="1682ECC8" w14:textId="77777777" w:rsidR="007819DE" w:rsidRDefault="007819DE" w:rsidP="00653E25">
            <w:pPr>
              <w:pStyle w:val="NoSpacing"/>
              <w:rPr>
                <w:rFonts w:ascii="Arial" w:hAnsi="Arial" w:cs="Arial"/>
                <w:b/>
              </w:rPr>
            </w:pPr>
          </w:p>
          <w:p w14:paraId="50C710E0" w14:textId="5C2F828B" w:rsidR="007819DE" w:rsidRPr="004771B7" w:rsidRDefault="007819DE" w:rsidP="37FD8D4E">
            <w:pPr>
              <w:pStyle w:val="NoSpacing"/>
              <w:rPr>
                <w:rFonts w:ascii="Arial" w:hAnsi="Arial" w:cs="Arial"/>
                <w:iCs/>
                <w:color w:val="7030A0"/>
              </w:rPr>
            </w:pPr>
            <w:r w:rsidRPr="007819DE">
              <w:rPr>
                <w:rFonts w:ascii="Arial" w:hAnsi="Arial" w:cs="Arial"/>
                <w:iCs/>
                <w:color w:val="7030A0"/>
              </w:rPr>
              <w:t xml:space="preserve">Ask for a volunteer to define what a </w:t>
            </w:r>
            <w:r>
              <w:rPr>
                <w:rFonts w:ascii="Arial" w:hAnsi="Arial" w:cs="Arial"/>
                <w:iCs/>
                <w:color w:val="7030A0"/>
              </w:rPr>
              <w:t>quality</w:t>
            </w:r>
            <w:r w:rsidRPr="007819DE">
              <w:rPr>
                <w:rFonts w:ascii="Arial" w:hAnsi="Arial" w:cs="Arial"/>
                <w:iCs/>
                <w:color w:val="7030A0"/>
              </w:rPr>
              <w:t xml:space="preserve"> i</w:t>
            </w:r>
            <w:r w:rsidR="004771B7">
              <w:rPr>
                <w:rFonts w:ascii="Arial" w:hAnsi="Arial" w:cs="Arial"/>
                <w:iCs/>
                <w:color w:val="7030A0"/>
              </w:rPr>
              <w:t>s, then follow by reading out the definition.</w:t>
            </w:r>
          </w:p>
          <w:p w14:paraId="4A7C12B5" w14:textId="25A27A0D" w:rsidR="37FD8D4E" w:rsidRDefault="37FD8D4E" w:rsidP="37FD8D4E">
            <w:pPr>
              <w:pStyle w:val="NoSpacing"/>
              <w:rPr>
                <w:rFonts w:ascii="Arial" w:hAnsi="Arial" w:cs="Arial"/>
                <w:color w:val="00B0F0"/>
              </w:rPr>
            </w:pPr>
          </w:p>
          <w:p w14:paraId="53B82D77" w14:textId="3F4B6151" w:rsidR="007819DE" w:rsidRPr="00EB7B33" w:rsidRDefault="3EDD3BCE" w:rsidP="6D4DBD96">
            <w:pPr>
              <w:pStyle w:val="NoSpacing"/>
              <w:rPr>
                <w:rFonts w:ascii="Arial" w:hAnsi="Arial" w:cs="Arial"/>
                <w:color w:val="7030A0"/>
              </w:rPr>
            </w:pPr>
            <w:r w:rsidRPr="6D4DBD96">
              <w:rPr>
                <w:rFonts w:ascii="Arial" w:hAnsi="Arial" w:cs="Arial"/>
                <w:color w:val="7030A0"/>
              </w:rPr>
              <w:t xml:space="preserve">Explain to students that these are their USPs which will help them </w:t>
            </w:r>
            <w:r w:rsidR="64FDA284" w:rsidRPr="6D4DBD96">
              <w:rPr>
                <w:rFonts w:ascii="Arial" w:hAnsi="Arial" w:cs="Arial"/>
                <w:color w:val="7030A0"/>
              </w:rPr>
              <w:t>to achieve their future work/educational goals.</w:t>
            </w:r>
            <w:r w:rsidRPr="6D4DBD96">
              <w:rPr>
                <w:rFonts w:ascii="Arial" w:hAnsi="Arial" w:cs="Arial"/>
                <w:color w:val="7030A0"/>
              </w:rPr>
              <w:t xml:space="preserve">  </w:t>
            </w:r>
            <w:r w:rsidR="1729A4B2" w:rsidRPr="6D4DBD96">
              <w:rPr>
                <w:rFonts w:ascii="Arial" w:hAnsi="Arial" w:cs="Arial"/>
                <w:color w:val="7030A0"/>
              </w:rPr>
              <w:t>During the next activities, provide time to students to consider what these are – it can be more difficult at first, so you may want to provide some examples to star</w:t>
            </w:r>
            <w:r w:rsidR="066BFEB3" w:rsidRPr="6D4DBD96">
              <w:rPr>
                <w:rFonts w:ascii="Arial" w:hAnsi="Arial" w:cs="Arial"/>
                <w:color w:val="7030A0"/>
              </w:rPr>
              <w:t xml:space="preserve">t them off. </w:t>
            </w:r>
          </w:p>
        </w:tc>
        <w:tc>
          <w:tcPr>
            <w:tcW w:w="1985" w:type="dxa"/>
            <w:vAlign w:val="center"/>
          </w:tcPr>
          <w:p w14:paraId="5BB51362" w14:textId="74D46950" w:rsidR="00653E25" w:rsidRPr="00EB7B33" w:rsidRDefault="00AE30FC" w:rsidP="000C56AB">
            <w:pPr>
              <w:pStyle w:val="NoSpacing"/>
              <w:jc w:val="center"/>
              <w:rPr>
                <w:rFonts w:ascii="Arial" w:eastAsia="Arial" w:hAnsi="Arial" w:cs="Arial"/>
              </w:rPr>
            </w:pPr>
            <w:r w:rsidRPr="00EB7B33">
              <w:rPr>
                <w:rFonts w:ascii="Arial" w:eastAsia="Arial" w:hAnsi="Arial" w:cs="Arial"/>
              </w:rPr>
              <w:t>PowerPoint slide 6</w:t>
            </w:r>
          </w:p>
        </w:tc>
        <w:tc>
          <w:tcPr>
            <w:tcW w:w="1388" w:type="dxa"/>
            <w:vAlign w:val="center"/>
          </w:tcPr>
          <w:p w14:paraId="4CB578AF" w14:textId="24FF7E81" w:rsidR="006D239C" w:rsidRPr="00EB7B33" w:rsidRDefault="06CAE8DE" w:rsidP="006D239C">
            <w:pPr>
              <w:pStyle w:val="NoSpacing"/>
              <w:jc w:val="center"/>
              <w:rPr>
                <w:rFonts w:ascii="Arial" w:hAnsi="Arial" w:cs="Arial"/>
              </w:rPr>
            </w:pPr>
            <w:r w:rsidRPr="027C1B45">
              <w:rPr>
                <w:rFonts w:ascii="Arial" w:eastAsia="Arial" w:hAnsi="Arial" w:cs="Arial"/>
              </w:rPr>
              <w:t>2</w:t>
            </w:r>
            <w:r w:rsidR="7F35F95C" w:rsidRPr="027C1B45">
              <w:rPr>
                <w:rFonts w:ascii="Arial" w:eastAsia="Arial" w:hAnsi="Arial" w:cs="Arial"/>
              </w:rPr>
              <w:t xml:space="preserve"> </w:t>
            </w:r>
            <w:r w:rsidR="23556139" w:rsidRPr="027C1B45">
              <w:rPr>
                <w:rFonts w:ascii="Arial" w:eastAsia="Arial" w:hAnsi="Arial" w:cs="Arial"/>
              </w:rPr>
              <w:t>minutes</w:t>
            </w:r>
          </w:p>
        </w:tc>
      </w:tr>
      <w:tr w:rsidR="006D239C" w:rsidRPr="00EB7B33" w14:paraId="5A607A2E" w14:textId="77777777" w:rsidTr="027C1B45">
        <w:trPr>
          <w:trHeight w:val="1129"/>
        </w:trPr>
        <w:tc>
          <w:tcPr>
            <w:tcW w:w="795" w:type="dxa"/>
            <w:vAlign w:val="center"/>
          </w:tcPr>
          <w:p w14:paraId="02B8A986" w14:textId="03395628" w:rsidR="006D239C" w:rsidRPr="00EB7B33" w:rsidRDefault="00806E91" w:rsidP="006D239C">
            <w:pPr>
              <w:pStyle w:val="NoSpacing"/>
              <w:rPr>
                <w:rFonts w:ascii="Arial" w:hAnsi="Arial" w:cs="Arial"/>
              </w:rPr>
            </w:pPr>
            <w:r w:rsidRPr="00EB7B33">
              <w:rPr>
                <w:rFonts w:ascii="Arial" w:eastAsia="Arial" w:hAnsi="Arial" w:cs="Arial"/>
              </w:rPr>
              <w:t>4</w:t>
            </w:r>
          </w:p>
        </w:tc>
        <w:tc>
          <w:tcPr>
            <w:tcW w:w="5012" w:type="dxa"/>
            <w:vAlign w:val="center"/>
          </w:tcPr>
          <w:p w14:paraId="046B3AAF" w14:textId="77777777" w:rsidR="00774DEF" w:rsidRPr="00EB7B33" w:rsidRDefault="00AE30FC" w:rsidP="000C56AB">
            <w:pPr>
              <w:pStyle w:val="NoSpacing"/>
              <w:rPr>
                <w:rFonts w:ascii="Arial" w:eastAsia="Arial" w:hAnsi="Arial" w:cs="Arial"/>
                <w:b/>
                <w:bCs/>
              </w:rPr>
            </w:pPr>
            <w:r w:rsidRPr="00EB7B33">
              <w:rPr>
                <w:rFonts w:ascii="Arial" w:eastAsia="Arial" w:hAnsi="Arial" w:cs="Arial"/>
                <w:b/>
                <w:bCs/>
              </w:rPr>
              <w:t>What skills and qualities can you think of?</w:t>
            </w:r>
          </w:p>
          <w:p w14:paraId="294EF148" w14:textId="77777777" w:rsidR="002C7ECF" w:rsidRPr="00EB7B33" w:rsidRDefault="002C7ECF" w:rsidP="000C56AB">
            <w:pPr>
              <w:pStyle w:val="NoSpacing"/>
              <w:rPr>
                <w:rFonts w:ascii="Arial" w:eastAsia="Arial" w:hAnsi="Arial" w:cs="Arial"/>
                <w:b/>
                <w:bCs/>
              </w:rPr>
            </w:pPr>
          </w:p>
          <w:p w14:paraId="255172D9" w14:textId="77777777" w:rsidR="002C7ECF" w:rsidRPr="00EB7B33" w:rsidDel="00CF28D6" w:rsidRDefault="002C7ECF" w:rsidP="000C56AB">
            <w:pPr>
              <w:pStyle w:val="NoSpacing"/>
              <w:rPr>
                <w:del w:id="0" w:author="STEWART-CROSS, LOUISE" w:date="2023-08-22T16:19:00Z"/>
                <w:rFonts w:ascii="Arial" w:eastAsia="Arial" w:hAnsi="Arial" w:cs="Arial"/>
                <w:color w:val="7030A0"/>
              </w:rPr>
            </w:pPr>
            <w:r w:rsidRPr="00EB7B33">
              <w:rPr>
                <w:rFonts w:ascii="Arial" w:eastAsia="Arial" w:hAnsi="Arial" w:cs="Arial"/>
                <w:color w:val="7030A0"/>
              </w:rPr>
              <w:t xml:space="preserve">Give the students 2 minutes to think of as many examples of skills and qualities as they can. Encourage them to write these down, walk around the room and </w:t>
            </w:r>
            <w:r w:rsidR="009544BB" w:rsidRPr="00EB7B33">
              <w:rPr>
                <w:rFonts w:ascii="Arial" w:eastAsia="Arial" w:hAnsi="Arial" w:cs="Arial"/>
                <w:color w:val="7030A0"/>
              </w:rPr>
              <w:t>prompt students if needed.</w:t>
            </w:r>
          </w:p>
          <w:p w14:paraId="014C2C69" w14:textId="61EB921E" w:rsidR="009544BB" w:rsidRPr="00EB7B33" w:rsidRDefault="009544BB" w:rsidP="000C56AB">
            <w:pPr>
              <w:pStyle w:val="NoSpacing"/>
              <w:rPr>
                <w:rFonts w:ascii="Arial" w:eastAsia="Arial" w:hAnsi="Arial" w:cs="Arial"/>
                <w:color w:val="7030A0"/>
              </w:rPr>
            </w:pPr>
          </w:p>
        </w:tc>
        <w:tc>
          <w:tcPr>
            <w:tcW w:w="1985" w:type="dxa"/>
            <w:vAlign w:val="center"/>
          </w:tcPr>
          <w:p w14:paraId="7A1C772F" w14:textId="77777777" w:rsidR="00CA4F7C" w:rsidRPr="00EB7B33" w:rsidRDefault="00CA4F7C" w:rsidP="00CA4F7C">
            <w:pPr>
              <w:pStyle w:val="NoSpacing"/>
              <w:jc w:val="center"/>
              <w:rPr>
                <w:rFonts w:ascii="Arial" w:eastAsia="Arial" w:hAnsi="Arial" w:cs="Arial"/>
              </w:rPr>
            </w:pPr>
          </w:p>
          <w:p w14:paraId="62506A7F" w14:textId="35DBADFF" w:rsidR="006D239C" w:rsidRPr="00EB7B33" w:rsidRDefault="00CA4F7C" w:rsidP="00CA4F7C">
            <w:pPr>
              <w:pStyle w:val="NoSpacing"/>
              <w:jc w:val="center"/>
              <w:rPr>
                <w:rFonts w:ascii="Arial" w:hAnsi="Arial" w:cs="Arial"/>
              </w:rPr>
            </w:pPr>
            <w:r w:rsidRPr="00EB7B33">
              <w:rPr>
                <w:rFonts w:ascii="Arial" w:eastAsia="Arial" w:hAnsi="Arial" w:cs="Arial"/>
              </w:rPr>
              <w:t xml:space="preserve">PowerPoint slide </w:t>
            </w:r>
            <w:r w:rsidR="000C56AB" w:rsidRPr="00EB7B33">
              <w:rPr>
                <w:rFonts w:ascii="Arial" w:eastAsia="Arial" w:hAnsi="Arial" w:cs="Arial"/>
              </w:rPr>
              <w:t>7</w:t>
            </w:r>
          </w:p>
        </w:tc>
        <w:tc>
          <w:tcPr>
            <w:tcW w:w="1388" w:type="dxa"/>
            <w:vAlign w:val="center"/>
          </w:tcPr>
          <w:p w14:paraId="42127D5F" w14:textId="124D1B07" w:rsidR="006D239C" w:rsidRPr="00EB7B33" w:rsidRDefault="412DF66E" w:rsidP="006D239C">
            <w:pPr>
              <w:pStyle w:val="NoSpacing"/>
              <w:jc w:val="center"/>
              <w:rPr>
                <w:rFonts w:ascii="Arial" w:hAnsi="Arial" w:cs="Arial"/>
              </w:rPr>
            </w:pPr>
            <w:r w:rsidRPr="027C1B45">
              <w:rPr>
                <w:rFonts w:ascii="Arial" w:eastAsia="Arial" w:hAnsi="Arial" w:cs="Arial"/>
              </w:rPr>
              <w:t>2</w:t>
            </w:r>
            <w:r w:rsidR="7A065EFB" w:rsidRPr="027C1B45">
              <w:rPr>
                <w:rFonts w:ascii="Arial" w:eastAsia="Arial" w:hAnsi="Arial" w:cs="Arial"/>
              </w:rPr>
              <w:t xml:space="preserve"> minutes</w:t>
            </w:r>
          </w:p>
        </w:tc>
      </w:tr>
      <w:tr w:rsidR="006D239C" w:rsidRPr="00EB7B33" w14:paraId="6A4EF078" w14:textId="77777777" w:rsidTr="027C1B45">
        <w:trPr>
          <w:trHeight w:val="1129"/>
        </w:trPr>
        <w:tc>
          <w:tcPr>
            <w:tcW w:w="795" w:type="dxa"/>
            <w:vAlign w:val="center"/>
          </w:tcPr>
          <w:p w14:paraId="53B02916" w14:textId="3AB2B1D6" w:rsidR="006D239C" w:rsidRPr="00EB7B33" w:rsidRDefault="00806E91" w:rsidP="006D239C">
            <w:pPr>
              <w:pStyle w:val="NoSpacing"/>
              <w:rPr>
                <w:rFonts w:ascii="Arial" w:hAnsi="Arial" w:cs="Arial"/>
              </w:rPr>
            </w:pPr>
            <w:r w:rsidRPr="00EB7B33">
              <w:rPr>
                <w:rFonts w:ascii="Arial" w:eastAsia="Arial" w:hAnsi="Arial" w:cs="Arial"/>
              </w:rPr>
              <w:t>5</w:t>
            </w:r>
          </w:p>
        </w:tc>
        <w:tc>
          <w:tcPr>
            <w:tcW w:w="5012" w:type="dxa"/>
            <w:vAlign w:val="center"/>
          </w:tcPr>
          <w:p w14:paraId="667BE508" w14:textId="77777777" w:rsidR="007C12DB" w:rsidRPr="00EB7B33" w:rsidRDefault="009544BB" w:rsidP="009544BB">
            <w:pPr>
              <w:pStyle w:val="NoSpacing"/>
              <w:rPr>
                <w:rFonts w:ascii="Arial" w:eastAsia="Arial" w:hAnsi="Arial" w:cs="Arial"/>
                <w:b/>
                <w:bCs/>
              </w:rPr>
            </w:pPr>
            <w:r w:rsidRPr="00EB7B33">
              <w:rPr>
                <w:rFonts w:ascii="Arial" w:eastAsia="Arial" w:hAnsi="Arial" w:cs="Arial"/>
                <w:b/>
                <w:bCs/>
              </w:rPr>
              <w:t>Choose nine skills/qualities…</w:t>
            </w:r>
          </w:p>
          <w:p w14:paraId="505DAECE" w14:textId="77777777" w:rsidR="009544BB" w:rsidRPr="00EB7B33" w:rsidRDefault="009544BB" w:rsidP="009544BB">
            <w:pPr>
              <w:pStyle w:val="NoSpacing"/>
              <w:rPr>
                <w:rFonts w:ascii="Arial" w:eastAsia="Arial" w:hAnsi="Arial" w:cs="Arial"/>
                <w:b/>
                <w:bCs/>
              </w:rPr>
            </w:pPr>
          </w:p>
          <w:p w14:paraId="17B5ACD9" w14:textId="4DE45973" w:rsidR="009544BB" w:rsidDel="00CF28D6" w:rsidRDefault="009544BB" w:rsidP="37FD8D4E">
            <w:pPr>
              <w:pStyle w:val="NoSpacing"/>
              <w:rPr>
                <w:del w:id="1" w:author="STEWART-CROSS, LOUISE" w:date="2023-08-22T16:19:00Z"/>
                <w:rFonts w:ascii="Arial" w:eastAsia="Arial" w:hAnsi="Arial" w:cs="Arial"/>
                <w:color w:val="7030A0"/>
              </w:rPr>
            </w:pPr>
            <w:r w:rsidRPr="37FD8D4E">
              <w:rPr>
                <w:rFonts w:ascii="Arial" w:eastAsia="Arial" w:hAnsi="Arial" w:cs="Arial"/>
                <w:color w:val="7030A0"/>
              </w:rPr>
              <w:t xml:space="preserve">Ask the group if everyone who took part in the last activity </w:t>
            </w:r>
            <w:r w:rsidR="00BE4AFE" w:rsidRPr="37FD8D4E">
              <w:rPr>
                <w:rFonts w:ascii="Arial" w:eastAsia="Arial" w:hAnsi="Arial" w:cs="Arial"/>
                <w:color w:val="7030A0"/>
              </w:rPr>
              <w:t>could think of at least 9 skills/qualities. If any students didn’t quite reach 9, encourage them to think of 9 in total to use in the next task.</w:t>
            </w:r>
          </w:p>
          <w:p w14:paraId="2825133A" w14:textId="4BCE9192" w:rsidR="00BE4AFE" w:rsidRPr="00EB7B33" w:rsidRDefault="00BE4AFE" w:rsidP="009544BB">
            <w:pPr>
              <w:pStyle w:val="NoSpacing"/>
              <w:rPr>
                <w:rFonts w:ascii="Arial" w:eastAsia="+mn-ea" w:hAnsi="Arial" w:cs="Arial"/>
                <w:color w:val="7030A0"/>
                <w:kern w:val="24"/>
              </w:rPr>
            </w:pPr>
          </w:p>
        </w:tc>
        <w:tc>
          <w:tcPr>
            <w:tcW w:w="1985" w:type="dxa"/>
            <w:vAlign w:val="center"/>
          </w:tcPr>
          <w:p w14:paraId="2A2938C7" w14:textId="77777777" w:rsidR="006D239C" w:rsidRPr="00EB7B33" w:rsidRDefault="006D239C" w:rsidP="006D239C">
            <w:pPr>
              <w:pStyle w:val="NoSpacing"/>
              <w:jc w:val="center"/>
              <w:rPr>
                <w:rFonts w:ascii="Arial" w:hAnsi="Arial" w:cs="Arial"/>
              </w:rPr>
            </w:pPr>
          </w:p>
          <w:p w14:paraId="315F5091" w14:textId="30D36550" w:rsidR="006D239C" w:rsidRPr="00EB7B33" w:rsidRDefault="001B14E9" w:rsidP="006D239C">
            <w:pPr>
              <w:pStyle w:val="NoSpacing"/>
              <w:jc w:val="center"/>
              <w:rPr>
                <w:rFonts w:ascii="Arial" w:hAnsi="Arial" w:cs="Arial"/>
              </w:rPr>
            </w:pPr>
            <w:r w:rsidRPr="00EB7B33">
              <w:rPr>
                <w:rFonts w:ascii="Arial" w:eastAsia="Arial" w:hAnsi="Arial" w:cs="Arial"/>
              </w:rPr>
              <w:t xml:space="preserve">PowerPoint slide </w:t>
            </w:r>
            <w:r w:rsidR="00AC0935" w:rsidRPr="00EB7B33">
              <w:rPr>
                <w:rFonts w:ascii="Arial" w:eastAsia="Arial" w:hAnsi="Arial" w:cs="Arial"/>
              </w:rPr>
              <w:t>8</w:t>
            </w:r>
          </w:p>
        </w:tc>
        <w:tc>
          <w:tcPr>
            <w:tcW w:w="1388" w:type="dxa"/>
            <w:vAlign w:val="center"/>
          </w:tcPr>
          <w:p w14:paraId="30A2A2DE" w14:textId="10144F17" w:rsidR="006D239C" w:rsidRPr="00EB7B33" w:rsidRDefault="5E36AD65" w:rsidP="006D239C">
            <w:pPr>
              <w:pStyle w:val="NoSpacing"/>
              <w:jc w:val="center"/>
              <w:rPr>
                <w:rFonts w:ascii="Arial" w:hAnsi="Arial" w:cs="Arial"/>
              </w:rPr>
            </w:pPr>
            <w:r w:rsidRPr="027C1B45">
              <w:rPr>
                <w:rFonts w:ascii="Arial" w:eastAsia="Arial" w:hAnsi="Arial" w:cs="Arial"/>
              </w:rPr>
              <w:t>2</w:t>
            </w:r>
            <w:r w:rsidR="7D12C62B" w:rsidRPr="027C1B45">
              <w:rPr>
                <w:rFonts w:ascii="Arial" w:eastAsia="Arial" w:hAnsi="Arial" w:cs="Arial"/>
              </w:rPr>
              <w:t xml:space="preserve"> minute</w:t>
            </w:r>
            <w:r w:rsidRPr="027C1B45">
              <w:rPr>
                <w:rFonts w:ascii="Arial" w:eastAsia="Arial" w:hAnsi="Arial" w:cs="Arial"/>
              </w:rPr>
              <w:t>s</w:t>
            </w:r>
          </w:p>
        </w:tc>
      </w:tr>
      <w:tr w:rsidR="005E0F96" w:rsidRPr="00EB7B33" w14:paraId="496217B4" w14:textId="77777777" w:rsidTr="027C1B45">
        <w:trPr>
          <w:trHeight w:val="1129"/>
        </w:trPr>
        <w:tc>
          <w:tcPr>
            <w:tcW w:w="795" w:type="dxa"/>
            <w:vAlign w:val="center"/>
          </w:tcPr>
          <w:p w14:paraId="165F54A5" w14:textId="745D3967" w:rsidR="005E0F96" w:rsidRPr="00EB7B33" w:rsidRDefault="00806E91" w:rsidP="006D239C">
            <w:pPr>
              <w:pStyle w:val="NoSpacing"/>
              <w:rPr>
                <w:rFonts w:ascii="Arial" w:eastAsia="Arial" w:hAnsi="Arial" w:cs="Arial"/>
              </w:rPr>
            </w:pPr>
            <w:r w:rsidRPr="00EB7B33">
              <w:rPr>
                <w:rFonts w:ascii="Arial" w:eastAsia="Arial" w:hAnsi="Arial" w:cs="Arial"/>
              </w:rPr>
              <w:t>6</w:t>
            </w:r>
          </w:p>
        </w:tc>
        <w:tc>
          <w:tcPr>
            <w:tcW w:w="5012" w:type="dxa"/>
            <w:vAlign w:val="center"/>
          </w:tcPr>
          <w:p w14:paraId="733741BE" w14:textId="31E63577" w:rsidR="005E0F96" w:rsidRPr="00EB7B33" w:rsidRDefault="00AC0935" w:rsidP="006D239C">
            <w:pPr>
              <w:pStyle w:val="NoSpacing"/>
              <w:rPr>
                <w:rFonts w:ascii="Arial" w:eastAsia="Arial" w:hAnsi="Arial" w:cs="Arial"/>
                <w:b/>
                <w:bCs/>
              </w:rPr>
            </w:pPr>
            <w:r w:rsidRPr="00EB7B33">
              <w:rPr>
                <w:rFonts w:ascii="Arial" w:eastAsia="Arial" w:hAnsi="Arial" w:cs="Arial"/>
                <w:b/>
                <w:bCs/>
              </w:rPr>
              <w:t>Activity – Skills bingo!</w:t>
            </w:r>
          </w:p>
          <w:p w14:paraId="6159025E" w14:textId="77777777" w:rsidR="005E0F96" w:rsidRPr="00EB7B33" w:rsidRDefault="005E0F96" w:rsidP="006D239C">
            <w:pPr>
              <w:pStyle w:val="NoSpacing"/>
              <w:rPr>
                <w:rFonts w:ascii="Arial" w:eastAsia="Arial" w:hAnsi="Arial" w:cs="Arial"/>
                <w:b/>
                <w:bCs/>
              </w:rPr>
            </w:pPr>
          </w:p>
          <w:p w14:paraId="2A1C2656" w14:textId="60AE2704" w:rsidR="00E350BA" w:rsidRDefault="005E0F96" w:rsidP="00CA663E">
            <w:pPr>
              <w:pStyle w:val="NoSpacing"/>
              <w:rPr>
                <w:rFonts w:ascii="Arial" w:eastAsia="Arial" w:hAnsi="Arial" w:cs="Arial"/>
                <w:color w:val="7030A0"/>
              </w:rPr>
            </w:pPr>
            <w:r w:rsidRPr="37FD8D4E">
              <w:rPr>
                <w:rFonts w:ascii="Arial" w:eastAsia="Arial" w:hAnsi="Arial" w:cs="Arial"/>
                <w:color w:val="7030A0"/>
              </w:rPr>
              <w:t>Read through the slide</w:t>
            </w:r>
            <w:r w:rsidR="00CA663E" w:rsidRPr="37FD8D4E">
              <w:rPr>
                <w:rFonts w:ascii="Arial" w:eastAsia="Arial" w:hAnsi="Arial" w:cs="Arial"/>
                <w:color w:val="7030A0"/>
              </w:rPr>
              <w:t xml:space="preserve"> and ensure the students understand the task. Ensure each student</w:t>
            </w:r>
            <w:r w:rsidR="645CF8FE" w:rsidRPr="37FD8D4E">
              <w:rPr>
                <w:rFonts w:ascii="Arial" w:eastAsia="Arial" w:hAnsi="Arial" w:cs="Arial"/>
                <w:color w:val="7030A0"/>
              </w:rPr>
              <w:t xml:space="preserve"> has</w:t>
            </w:r>
            <w:r w:rsidR="00CA663E" w:rsidRPr="37FD8D4E">
              <w:rPr>
                <w:rFonts w:ascii="Arial" w:eastAsia="Arial" w:hAnsi="Arial" w:cs="Arial"/>
                <w:color w:val="7030A0"/>
              </w:rPr>
              <w:t xml:space="preserve"> filled out their bingo card with 9 skills</w:t>
            </w:r>
            <w:r w:rsidR="08D71DC4" w:rsidRPr="37FD8D4E">
              <w:rPr>
                <w:rFonts w:ascii="Arial" w:eastAsia="Arial" w:hAnsi="Arial" w:cs="Arial"/>
                <w:color w:val="7030A0"/>
              </w:rPr>
              <w:t xml:space="preserve"> or </w:t>
            </w:r>
            <w:r w:rsidR="00CA663E" w:rsidRPr="37FD8D4E">
              <w:rPr>
                <w:rFonts w:ascii="Arial" w:eastAsia="Arial" w:hAnsi="Arial" w:cs="Arial"/>
                <w:color w:val="7030A0"/>
              </w:rPr>
              <w:t xml:space="preserve">qualities and </w:t>
            </w:r>
            <w:r w:rsidR="00EB7B33" w:rsidRPr="37FD8D4E">
              <w:rPr>
                <w:rFonts w:ascii="Arial" w:eastAsia="Arial" w:hAnsi="Arial" w:cs="Arial"/>
                <w:color w:val="7030A0"/>
              </w:rPr>
              <w:t xml:space="preserve">that they understand they can only write their signature on someone else’s bingo card </w:t>
            </w:r>
            <w:r w:rsidR="42249DF4" w:rsidRPr="37FD8D4E">
              <w:rPr>
                <w:rFonts w:ascii="Arial" w:eastAsia="Arial" w:hAnsi="Arial" w:cs="Arial"/>
                <w:color w:val="7030A0"/>
              </w:rPr>
              <w:t>on</w:t>
            </w:r>
            <w:r w:rsidR="00EB7B33" w:rsidRPr="37FD8D4E">
              <w:rPr>
                <w:rFonts w:ascii="Arial" w:eastAsia="Arial" w:hAnsi="Arial" w:cs="Arial"/>
                <w:color w:val="7030A0"/>
              </w:rPr>
              <w:t>ce.</w:t>
            </w:r>
          </w:p>
          <w:p w14:paraId="538553E5" w14:textId="77777777" w:rsidR="00345B95" w:rsidRDefault="00345B95" w:rsidP="00CA663E">
            <w:pPr>
              <w:pStyle w:val="NoSpacing"/>
              <w:rPr>
                <w:rFonts w:ascii="Arial" w:eastAsia="Arial" w:hAnsi="Arial" w:cs="Arial"/>
                <w:color w:val="7030A0"/>
              </w:rPr>
            </w:pPr>
          </w:p>
          <w:p w14:paraId="215183EA" w14:textId="74CFB86D" w:rsidR="00345B95" w:rsidRDefault="00345B95" w:rsidP="00CA663E">
            <w:pPr>
              <w:pStyle w:val="NoSpacing"/>
              <w:rPr>
                <w:rFonts w:ascii="Arial" w:eastAsia="Arial" w:hAnsi="Arial" w:cs="Arial"/>
                <w:color w:val="7030A0"/>
              </w:rPr>
            </w:pPr>
            <w:r>
              <w:rPr>
                <w:rFonts w:ascii="Arial" w:eastAsia="Arial" w:hAnsi="Arial" w:cs="Arial"/>
                <w:color w:val="7030A0"/>
              </w:rPr>
              <w:t xml:space="preserve">When the first student shouts bingo, ask them to read out the skills they wrote on their card, and which of their classmates they matched which skill with. </w:t>
            </w:r>
          </w:p>
          <w:p w14:paraId="548EF657" w14:textId="77777777" w:rsidR="00F11BAD" w:rsidRDefault="00F11BAD" w:rsidP="00CA663E">
            <w:pPr>
              <w:pStyle w:val="NoSpacing"/>
              <w:rPr>
                <w:rFonts w:ascii="Arial" w:eastAsia="Arial" w:hAnsi="Arial" w:cs="Arial"/>
                <w:color w:val="7030A0"/>
              </w:rPr>
            </w:pPr>
          </w:p>
          <w:p w14:paraId="453422AA" w14:textId="7420CC97" w:rsidR="00F11BAD" w:rsidRPr="00EB7B33" w:rsidDel="00CF28D6" w:rsidRDefault="00F11BAD" w:rsidP="00CA663E">
            <w:pPr>
              <w:pStyle w:val="NoSpacing"/>
              <w:rPr>
                <w:del w:id="2" w:author="STEWART-CROSS, LOUISE" w:date="2023-08-22T16:19:00Z"/>
                <w:rFonts w:ascii="Arial" w:eastAsia="Arial" w:hAnsi="Arial" w:cs="Arial"/>
                <w:color w:val="7030A0"/>
              </w:rPr>
            </w:pPr>
            <w:r w:rsidRPr="37FD8D4E">
              <w:rPr>
                <w:rFonts w:ascii="Arial" w:eastAsia="Arial" w:hAnsi="Arial" w:cs="Arial"/>
                <w:color w:val="7030A0"/>
              </w:rPr>
              <w:t xml:space="preserve">This activity will </w:t>
            </w:r>
            <w:r w:rsidR="00DD74AD">
              <w:rPr>
                <w:rFonts w:ascii="Arial" w:eastAsia="Arial" w:hAnsi="Arial" w:cs="Arial"/>
                <w:color w:val="7030A0"/>
              </w:rPr>
              <w:t>show</w:t>
            </w:r>
            <w:r w:rsidRPr="37FD8D4E">
              <w:rPr>
                <w:rFonts w:ascii="Arial" w:eastAsia="Arial" w:hAnsi="Arial" w:cs="Arial"/>
                <w:color w:val="7030A0"/>
              </w:rPr>
              <w:t xml:space="preserve"> students </w:t>
            </w:r>
            <w:r w:rsidR="1CAFA1D7" w:rsidRPr="37FD8D4E">
              <w:rPr>
                <w:rFonts w:ascii="Arial" w:eastAsia="Arial" w:hAnsi="Arial" w:cs="Arial"/>
                <w:color w:val="7030A0"/>
              </w:rPr>
              <w:t>that they have similar skills to their peers (</w:t>
            </w:r>
            <w:r w:rsidR="23782D4F" w:rsidRPr="37FD8D4E">
              <w:rPr>
                <w:rFonts w:ascii="Arial" w:eastAsia="Arial" w:hAnsi="Arial" w:cs="Arial"/>
                <w:color w:val="7030A0"/>
              </w:rPr>
              <w:t>which we’ll discuss in more detail later)</w:t>
            </w:r>
            <w:r w:rsidR="00981D8B">
              <w:rPr>
                <w:rFonts w:ascii="Arial" w:eastAsia="Arial" w:hAnsi="Arial" w:cs="Arial"/>
                <w:color w:val="7030A0"/>
              </w:rPr>
              <w:t>. This activity also allows them to</w:t>
            </w:r>
            <w:r w:rsidR="23782D4F" w:rsidRPr="37FD8D4E">
              <w:rPr>
                <w:rFonts w:ascii="Arial" w:eastAsia="Arial" w:hAnsi="Arial" w:cs="Arial"/>
                <w:color w:val="7030A0"/>
              </w:rPr>
              <w:t xml:space="preserve"> </w:t>
            </w:r>
            <w:r w:rsidRPr="37FD8D4E">
              <w:rPr>
                <w:rFonts w:ascii="Arial" w:eastAsia="Arial" w:hAnsi="Arial" w:cs="Arial"/>
                <w:color w:val="7030A0"/>
              </w:rPr>
              <w:t>practice their networking and communication skills</w:t>
            </w:r>
            <w:r w:rsidR="402892B6" w:rsidRPr="37FD8D4E">
              <w:rPr>
                <w:rFonts w:ascii="Arial" w:eastAsia="Arial" w:hAnsi="Arial" w:cs="Arial"/>
                <w:color w:val="7030A0"/>
              </w:rPr>
              <w:t xml:space="preserve"> which</w:t>
            </w:r>
            <w:r w:rsidRPr="37FD8D4E">
              <w:rPr>
                <w:rFonts w:ascii="Arial" w:eastAsia="Arial" w:hAnsi="Arial" w:cs="Arial"/>
                <w:color w:val="7030A0"/>
              </w:rPr>
              <w:t xml:space="preserve"> will be highlighted </w:t>
            </w:r>
            <w:r w:rsidR="00CF52B3" w:rsidRPr="37FD8D4E">
              <w:rPr>
                <w:rFonts w:ascii="Arial" w:eastAsia="Arial" w:hAnsi="Arial" w:cs="Arial"/>
                <w:color w:val="7030A0"/>
              </w:rPr>
              <w:t>on the next slide</w:t>
            </w:r>
            <w:r w:rsidRPr="37FD8D4E">
              <w:rPr>
                <w:rFonts w:ascii="Arial" w:eastAsia="Arial" w:hAnsi="Arial" w:cs="Arial"/>
                <w:color w:val="7030A0"/>
              </w:rPr>
              <w:t>.</w:t>
            </w:r>
          </w:p>
          <w:p w14:paraId="623F020D" w14:textId="03247EAB" w:rsidR="00EB7B33" w:rsidRPr="00EB7B33" w:rsidRDefault="00EB7B33" w:rsidP="00CA663E">
            <w:pPr>
              <w:pStyle w:val="NoSpacing"/>
              <w:rPr>
                <w:rFonts w:ascii="Arial" w:eastAsia="Arial" w:hAnsi="Arial" w:cs="Arial"/>
                <w:color w:val="7030A0"/>
              </w:rPr>
            </w:pPr>
          </w:p>
        </w:tc>
        <w:tc>
          <w:tcPr>
            <w:tcW w:w="1985" w:type="dxa"/>
            <w:vAlign w:val="center"/>
          </w:tcPr>
          <w:p w14:paraId="263E8AD6" w14:textId="5D06431C" w:rsidR="005E0F96" w:rsidRPr="00EB7B33" w:rsidRDefault="009664E4" w:rsidP="006D239C">
            <w:pPr>
              <w:pStyle w:val="NoSpacing"/>
              <w:jc w:val="center"/>
              <w:rPr>
                <w:rFonts w:ascii="Arial" w:hAnsi="Arial" w:cs="Arial"/>
              </w:rPr>
            </w:pPr>
            <w:r w:rsidRPr="00EB7B33">
              <w:rPr>
                <w:rFonts w:ascii="Arial" w:hAnsi="Arial" w:cs="Arial"/>
              </w:rPr>
              <w:t>Power</w:t>
            </w:r>
            <w:r w:rsidR="00AC0935" w:rsidRPr="00EB7B33">
              <w:rPr>
                <w:rFonts w:ascii="Arial" w:hAnsi="Arial" w:cs="Arial"/>
              </w:rPr>
              <w:t>P</w:t>
            </w:r>
            <w:r w:rsidRPr="00EB7B33">
              <w:rPr>
                <w:rFonts w:ascii="Arial" w:hAnsi="Arial" w:cs="Arial"/>
              </w:rPr>
              <w:t xml:space="preserve">oint Slide </w:t>
            </w:r>
            <w:r w:rsidR="00AC0935" w:rsidRPr="00EB7B33">
              <w:rPr>
                <w:rFonts w:ascii="Arial" w:hAnsi="Arial" w:cs="Arial"/>
              </w:rPr>
              <w:t>9</w:t>
            </w:r>
          </w:p>
        </w:tc>
        <w:tc>
          <w:tcPr>
            <w:tcW w:w="1388" w:type="dxa"/>
            <w:vAlign w:val="center"/>
          </w:tcPr>
          <w:p w14:paraId="4860EC9D" w14:textId="686B19A6" w:rsidR="005E0F96" w:rsidRPr="00EB7B33" w:rsidRDefault="7037208C" w:rsidP="027C1B45">
            <w:pPr>
              <w:pStyle w:val="NoSpacing"/>
              <w:jc w:val="center"/>
              <w:rPr>
                <w:rFonts w:ascii="Arial" w:eastAsia="Arial" w:hAnsi="Arial" w:cs="Arial"/>
              </w:rPr>
            </w:pPr>
            <w:r w:rsidRPr="027C1B45">
              <w:rPr>
                <w:rFonts w:ascii="Arial" w:eastAsia="Arial" w:hAnsi="Arial" w:cs="Arial"/>
              </w:rPr>
              <w:t>3-5</w:t>
            </w:r>
            <w:r w:rsidR="60D4CDD0" w:rsidRPr="027C1B45">
              <w:rPr>
                <w:rFonts w:ascii="Arial" w:eastAsia="Arial" w:hAnsi="Arial" w:cs="Arial"/>
              </w:rPr>
              <w:t xml:space="preserve"> minutes</w:t>
            </w:r>
          </w:p>
        </w:tc>
      </w:tr>
      <w:tr w:rsidR="00A70C22" w:rsidRPr="00EB7B33" w14:paraId="5B253383" w14:textId="77777777" w:rsidTr="027C1B45">
        <w:trPr>
          <w:trHeight w:val="1129"/>
        </w:trPr>
        <w:tc>
          <w:tcPr>
            <w:tcW w:w="795" w:type="dxa"/>
            <w:vAlign w:val="center"/>
          </w:tcPr>
          <w:p w14:paraId="372DED4B" w14:textId="3D361529" w:rsidR="00A70C22" w:rsidRPr="00EB7B33" w:rsidRDefault="00A70C22" w:rsidP="006D239C">
            <w:pPr>
              <w:pStyle w:val="NoSpacing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7</w:t>
            </w:r>
          </w:p>
        </w:tc>
        <w:tc>
          <w:tcPr>
            <w:tcW w:w="5012" w:type="dxa"/>
            <w:vAlign w:val="center"/>
          </w:tcPr>
          <w:p w14:paraId="326B24B0" w14:textId="77777777" w:rsidR="00A70C22" w:rsidRDefault="00A70C22" w:rsidP="006D239C">
            <w:pPr>
              <w:pStyle w:val="NoSpacing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Skills and qualities…</w:t>
            </w:r>
          </w:p>
          <w:p w14:paraId="537760CA" w14:textId="77777777" w:rsidR="00A70C22" w:rsidRDefault="00A70C22" w:rsidP="006D239C">
            <w:pPr>
              <w:pStyle w:val="NoSpacing"/>
              <w:rPr>
                <w:rFonts w:ascii="Arial" w:eastAsia="Arial" w:hAnsi="Arial" w:cs="Arial"/>
                <w:b/>
                <w:bCs/>
              </w:rPr>
            </w:pPr>
          </w:p>
          <w:p w14:paraId="762716AB" w14:textId="2A819C22" w:rsidR="00A70C22" w:rsidRPr="00981D8B" w:rsidRDefault="00A70C22" w:rsidP="006D239C">
            <w:pPr>
              <w:pStyle w:val="NoSpacing"/>
              <w:rPr>
                <w:rFonts w:ascii="Arial" w:eastAsia="Arial" w:hAnsi="Arial" w:cs="Arial"/>
                <w:color w:val="7030A0"/>
              </w:rPr>
            </w:pPr>
            <w:r>
              <w:rPr>
                <w:rFonts w:ascii="Arial" w:eastAsia="Arial" w:hAnsi="Arial" w:cs="Arial"/>
                <w:color w:val="7030A0"/>
              </w:rPr>
              <w:t>Read the bullet points on the slide</w:t>
            </w:r>
            <w:r w:rsidR="00981D8B">
              <w:rPr>
                <w:rFonts w:ascii="Arial" w:eastAsia="Arial" w:hAnsi="Arial" w:cs="Arial"/>
                <w:color w:val="7030A0"/>
              </w:rPr>
              <w:t xml:space="preserve"> and ask the students to share</w:t>
            </w:r>
            <w:r w:rsidR="000024E5">
              <w:rPr>
                <w:rFonts w:ascii="Arial" w:eastAsia="Arial" w:hAnsi="Arial" w:cs="Arial"/>
                <w:color w:val="00B0F0"/>
              </w:rPr>
              <w:t xml:space="preserve"> </w:t>
            </w:r>
            <w:r w:rsidR="000024E5" w:rsidRPr="00981D8B">
              <w:rPr>
                <w:rFonts w:ascii="Arial" w:eastAsia="Arial" w:hAnsi="Arial" w:cs="Arial"/>
                <w:color w:val="7030A0"/>
              </w:rPr>
              <w:t xml:space="preserve">which skills they </w:t>
            </w:r>
            <w:r w:rsidR="00981D8B" w:rsidRPr="00981D8B">
              <w:rPr>
                <w:rFonts w:ascii="Arial" w:eastAsia="Arial" w:hAnsi="Arial" w:cs="Arial"/>
                <w:color w:val="7030A0"/>
              </w:rPr>
              <w:t xml:space="preserve">think they </w:t>
            </w:r>
            <w:r w:rsidR="000024E5" w:rsidRPr="00981D8B">
              <w:rPr>
                <w:rFonts w:ascii="Arial" w:eastAsia="Arial" w:hAnsi="Arial" w:cs="Arial"/>
                <w:color w:val="7030A0"/>
              </w:rPr>
              <w:t>have already used today?</w:t>
            </w:r>
          </w:p>
          <w:p w14:paraId="3EAFDDD0" w14:textId="77777777" w:rsidR="000024E5" w:rsidRDefault="000024E5" w:rsidP="006D239C">
            <w:pPr>
              <w:pStyle w:val="NoSpacing"/>
              <w:rPr>
                <w:rFonts w:ascii="Arial" w:eastAsia="Arial" w:hAnsi="Arial" w:cs="Arial"/>
                <w:color w:val="00B0F0"/>
              </w:rPr>
            </w:pPr>
          </w:p>
          <w:p w14:paraId="22C8F84E" w14:textId="62B0C4EA" w:rsidR="000024E5" w:rsidRDefault="00423B00" w:rsidP="006D239C">
            <w:pPr>
              <w:pStyle w:val="NoSpacing"/>
              <w:rPr>
                <w:rFonts w:ascii="Arial" w:eastAsia="Arial" w:hAnsi="Arial" w:cs="Arial"/>
                <w:color w:val="7030A0"/>
              </w:rPr>
            </w:pPr>
            <w:r>
              <w:rPr>
                <w:rFonts w:ascii="Arial" w:eastAsia="Arial" w:hAnsi="Arial" w:cs="Arial"/>
                <w:color w:val="7030A0"/>
              </w:rPr>
              <w:lastRenderedPageBreak/>
              <w:t>W</w:t>
            </w:r>
            <w:r w:rsidR="00645A53">
              <w:rPr>
                <w:rFonts w:ascii="Arial" w:eastAsia="Arial" w:hAnsi="Arial" w:cs="Arial"/>
                <w:color w:val="7030A0"/>
              </w:rPr>
              <w:t>hen some students have answered, reveal the images</w:t>
            </w:r>
            <w:r w:rsidR="00672875">
              <w:rPr>
                <w:rFonts w:ascii="Arial" w:eastAsia="Arial" w:hAnsi="Arial" w:cs="Arial"/>
                <w:color w:val="7030A0"/>
              </w:rPr>
              <w:t xml:space="preserve">, and </w:t>
            </w:r>
            <w:r>
              <w:rPr>
                <w:rFonts w:ascii="Arial" w:eastAsia="Arial" w:hAnsi="Arial" w:cs="Arial"/>
                <w:color w:val="7030A0"/>
              </w:rPr>
              <w:t>describe</w:t>
            </w:r>
            <w:r w:rsidR="00672875">
              <w:rPr>
                <w:rFonts w:ascii="Arial" w:eastAsia="Arial" w:hAnsi="Arial" w:cs="Arial"/>
                <w:color w:val="7030A0"/>
              </w:rPr>
              <w:t xml:space="preserve"> the skills they represent </w:t>
            </w:r>
            <w:r>
              <w:rPr>
                <w:rFonts w:ascii="Arial" w:eastAsia="Arial" w:hAnsi="Arial" w:cs="Arial"/>
                <w:color w:val="7030A0"/>
              </w:rPr>
              <w:t>which</w:t>
            </w:r>
            <w:r w:rsidR="00672875">
              <w:rPr>
                <w:rFonts w:ascii="Arial" w:eastAsia="Arial" w:hAnsi="Arial" w:cs="Arial"/>
                <w:color w:val="7030A0"/>
              </w:rPr>
              <w:t xml:space="preserve"> have been used in today’s </w:t>
            </w:r>
            <w:r w:rsidR="00A75451">
              <w:rPr>
                <w:rFonts w:ascii="Arial" w:eastAsia="Arial" w:hAnsi="Arial" w:cs="Arial"/>
                <w:color w:val="7030A0"/>
              </w:rPr>
              <w:t>session</w:t>
            </w:r>
            <w:r w:rsidR="00672875">
              <w:rPr>
                <w:rFonts w:ascii="Arial" w:eastAsia="Arial" w:hAnsi="Arial" w:cs="Arial"/>
                <w:color w:val="7030A0"/>
              </w:rPr>
              <w:t>:</w:t>
            </w:r>
          </w:p>
          <w:p w14:paraId="150480B6" w14:textId="02578FDC" w:rsidR="003F0F30" w:rsidRPr="003F0F30" w:rsidRDefault="00A75451" w:rsidP="003F0F30">
            <w:pPr>
              <w:pStyle w:val="NoSpacing"/>
              <w:numPr>
                <w:ilvl w:val="0"/>
                <w:numId w:val="18"/>
              </w:numPr>
              <w:rPr>
                <w:rFonts w:ascii="Arial" w:eastAsia="Arial" w:hAnsi="Arial" w:cs="Arial"/>
                <w:color w:val="00B0F0"/>
              </w:rPr>
            </w:pPr>
            <w:r>
              <w:rPr>
                <w:rFonts w:ascii="Arial" w:eastAsia="Arial" w:hAnsi="Arial" w:cs="Arial"/>
                <w:color w:val="00B0F0"/>
              </w:rPr>
              <w:t>You</w:t>
            </w:r>
            <w:r w:rsidR="003F0F30" w:rsidRPr="37FD8D4E">
              <w:rPr>
                <w:rFonts w:ascii="Arial" w:eastAsia="Arial" w:hAnsi="Arial" w:cs="Arial"/>
                <w:color w:val="00B0F0"/>
              </w:rPr>
              <w:t xml:space="preserve"> have </w:t>
            </w:r>
            <w:r w:rsidR="003F0F30" w:rsidRPr="00A75451">
              <w:rPr>
                <w:rFonts w:ascii="Arial" w:eastAsia="Arial" w:hAnsi="Arial" w:cs="Arial"/>
                <w:b/>
                <w:bCs/>
                <w:color w:val="00B0F0"/>
                <w:u w:val="single"/>
              </w:rPr>
              <w:t>listened</w:t>
            </w:r>
            <w:r w:rsidR="003F0F30" w:rsidRPr="37FD8D4E">
              <w:rPr>
                <w:rFonts w:ascii="Arial" w:eastAsia="Arial" w:hAnsi="Arial" w:cs="Arial"/>
                <w:color w:val="00B0F0"/>
              </w:rPr>
              <w:t xml:space="preserve"> to me, retained information, and followed instructions. You have also listened to your peers when they have given feedback</w:t>
            </w:r>
            <w:r w:rsidR="4A371BA1" w:rsidRPr="37FD8D4E">
              <w:rPr>
                <w:rFonts w:ascii="Arial" w:eastAsia="Arial" w:hAnsi="Arial" w:cs="Arial"/>
                <w:color w:val="00B0F0"/>
              </w:rPr>
              <w:t>. This would also be considered as part of our communication skills.</w:t>
            </w:r>
          </w:p>
          <w:p w14:paraId="68CA83EE" w14:textId="0450E203" w:rsidR="003F0F30" w:rsidRPr="003F0F30" w:rsidRDefault="00A75451" w:rsidP="003F0F30">
            <w:pPr>
              <w:pStyle w:val="NoSpacing"/>
              <w:numPr>
                <w:ilvl w:val="0"/>
                <w:numId w:val="18"/>
              </w:numPr>
              <w:rPr>
                <w:rFonts w:ascii="Arial" w:eastAsia="Arial" w:hAnsi="Arial" w:cs="Arial"/>
                <w:color w:val="00B0F0"/>
              </w:rPr>
            </w:pPr>
            <w:r>
              <w:rPr>
                <w:rFonts w:ascii="Arial" w:eastAsia="Arial" w:hAnsi="Arial" w:cs="Arial"/>
                <w:color w:val="00B0F0"/>
              </w:rPr>
              <w:t>Y</w:t>
            </w:r>
            <w:r w:rsidR="003F0F30" w:rsidRPr="003F0F30">
              <w:rPr>
                <w:rFonts w:ascii="Arial" w:eastAsia="Arial" w:hAnsi="Arial" w:cs="Arial"/>
                <w:color w:val="00B0F0"/>
              </w:rPr>
              <w:t>ou have made a list of all the skills you can think of, and repeated these back to the class</w:t>
            </w:r>
            <w:r>
              <w:rPr>
                <w:rFonts w:ascii="Arial" w:eastAsia="Arial" w:hAnsi="Arial" w:cs="Arial"/>
                <w:color w:val="00B0F0"/>
              </w:rPr>
              <w:t xml:space="preserve">, showing your </w:t>
            </w:r>
            <w:r w:rsidRPr="00A75451">
              <w:rPr>
                <w:rFonts w:ascii="Arial" w:eastAsia="Arial" w:hAnsi="Arial" w:cs="Arial"/>
                <w:b/>
                <w:bCs/>
                <w:color w:val="00B0F0"/>
                <w:u w:val="single"/>
              </w:rPr>
              <w:t xml:space="preserve">writing </w:t>
            </w:r>
            <w:proofErr w:type="gramStart"/>
            <w:r w:rsidRPr="00A75451">
              <w:rPr>
                <w:rFonts w:ascii="Arial" w:eastAsia="Arial" w:hAnsi="Arial" w:cs="Arial"/>
                <w:b/>
                <w:bCs/>
                <w:color w:val="00B0F0"/>
                <w:u w:val="single"/>
              </w:rPr>
              <w:t>skills</w:t>
            </w:r>
            <w:proofErr w:type="gramEnd"/>
          </w:p>
          <w:p w14:paraId="3C343C0B" w14:textId="77C4D934" w:rsidR="003F0F30" w:rsidRPr="002D1437" w:rsidRDefault="00A75451" w:rsidP="003F0F30">
            <w:pPr>
              <w:pStyle w:val="NoSpacing"/>
              <w:numPr>
                <w:ilvl w:val="0"/>
                <w:numId w:val="18"/>
              </w:numPr>
              <w:rPr>
                <w:rFonts w:ascii="Arial" w:eastAsia="Arial" w:hAnsi="Arial" w:cs="Arial"/>
                <w:color w:val="00B0F0"/>
              </w:rPr>
            </w:pPr>
            <w:r>
              <w:rPr>
                <w:rFonts w:ascii="Arial" w:eastAsia="Arial" w:hAnsi="Arial" w:cs="Arial"/>
                <w:color w:val="00B0F0"/>
              </w:rPr>
              <w:t>Y</w:t>
            </w:r>
            <w:r w:rsidR="003F0F30" w:rsidRPr="003F0F30">
              <w:rPr>
                <w:rFonts w:ascii="Arial" w:eastAsia="Arial" w:hAnsi="Arial" w:cs="Arial"/>
                <w:color w:val="00B0F0"/>
              </w:rPr>
              <w:t xml:space="preserve">ou have been part of this class, shared ideas with your peers, </w:t>
            </w:r>
            <w:r w:rsidR="009D434A">
              <w:rPr>
                <w:rFonts w:ascii="Arial" w:eastAsia="Arial" w:hAnsi="Arial" w:cs="Arial"/>
                <w:color w:val="00B0F0"/>
              </w:rPr>
              <w:t xml:space="preserve">and taken part in groupwork, showcasing </w:t>
            </w:r>
            <w:r w:rsidR="009D434A" w:rsidRPr="009D434A">
              <w:rPr>
                <w:rFonts w:ascii="Arial" w:eastAsia="Arial" w:hAnsi="Arial" w:cs="Arial"/>
                <w:b/>
                <w:bCs/>
                <w:color w:val="00B0F0"/>
                <w:u w:val="single"/>
              </w:rPr>
              <w:t xml:space="preserve">teamwork </w:t>
            </w:r>
            <w:proofErr w:type="gramStart"/>
            <w:r w:rsidR="009D434A" w:rsidRPr="009D434A">
              <w:rPr>
                <w:rFonts w:ascii="Arial" w:eastAsia="Arial" w:hAnsi="Arial" w:cs="Arial"/>
                <w:b/>
                <w:bCs/>
                <w:color w:val="00B0F0"/>
                <w:u w:val="single"/>
              </w:rPr>
              <w:t>skills</w:t>
            </w:r>
            <w:proofErr w:type="gramEnd"/>
          </w:p>
          <w:p w14:paraId="5B3DB57C" w14:textId="549DB91E" w:rsidR="003F0F30" w:rsidRPr="003F0F30" w:rsidRDefault="009D434A" w:rsidP="003F0F30">
            <w:pPr>
              <w:pStyle w:val="NoSpacing"/>
              <w:numPr>
                <w:ilvl w:val="0"/>
                <w:numId w:val="18"/>
              </w:numPr>
              <w:rPr>
                <w:rFonts w:ascii="Arial" w:eastAsia="Arial" w:hAnsi="Arial" w:cs="Arial"/>
                <w:color w:val="00B0F0"/>
              </w:rPr>
            </w:pPr>
            <w:r>
              <w:rPr>
                <w:rFonts w:ascii="Arial" w:eastAsia="Arial" w:hAnsi="Arial" w:cs="Arial"/>
                <w:color w:val="00B0F0"/>
              </w:rPr>
              <w:t>Y</w:t>
            </w:r>
            <w:r w:rsidR="00E0456C" w:rsidRPr="002D1437">
              <w:rPr>
                <w:rFonts w:ascii="Arial" w:eastAsia="Arial" w:hAnsi="Arial" w:cs="Arial"/>
                <w:color w:val="00B0F0"/>
              </w:rPr>
              <w:t>ou have interacted with other people in the room</w:t>
            </w:r>
            <w:r>
              <w:rPr>
                <w:rFonts w:ascii="Arial" w:eastAsia="Arial" w:hAnsi="Arial" w:cs="Arial"/>
                <w:color w:val="00B0F0"/>
              </w:rPr>
              <w:t xml:space="preserve"> and </w:t>
            </w:r>
            <w:r w:rsidRPr="009D434A">
              <w:rPr>
                <w:rFonts w:ascii="Arial" w:eastAsia="Arial" w:hAnsi="Arial" w:cs="Arial"/>
                <w:b/>
                <w:bCs/>
                <w:color w:val="00B0F0"/>
                <w:u w:val="single"/>
              </w:rPr>
              <w:t>networked</w:t>
            </w:r>
            <w:r w:rsidR="00E0456C" w:rsidRPr="002D1437">
              <w:rPr>
                <w:rFonts w:ascii="Arial" w:eastAsia="Arial" w:hAnsi="Arial" w:cs="Arial"/>
                <w:color w:val="00B0F0"/>
              </w:rPr>
              <w:t xml:space="preserve"> in order to </w:t>
            </w:r>
            <w:r w:rsidR="002D1437" w:rsidRPr="002D1437">
              <w:rPr>
                <w:rFonts w:ascii="Arial" w:eastAsia="Arial" w:hAnsi="Arial" w:cs="Arial"/>
                <w:color w:val="00B0F0"/>
              </w:rPr>
              <w:t xml:space="preserve">exchange </w:t>
            </w:r>
            <w:proofErr w:type="gramStart"/>
            <w:r w:rsidR="002D1437" w:rsidRPr="002D1437">
              <w:rPr>
                <w:rFonts w:ascii="Arial" w:eastAsia="Arial" w:hAnsi="Arial" w:cs="Arial"/>
                <w:color w:val="00B0F0"/>
              </w:rPr>
              <w:t>informatio</w:t>
            </w:r>
            <w:r w:rsidR="00CE0254">
              <w:rPr>
                <w:rFonts w:ascii="Arial" w:eastAsia="Arial" w:hAnsi="Arial" w:cs="Arial"/>
                <w:color w:val="00B0F0"/>
              </w:rPr>
              <w:t>n</w:t>
            </w:r>
            <w:proofErr w:type="gramEnd"/>
            <w:r w:rsidR="00CE0254">
              <w:rPr>
                <w:rFonts w:ascii="Arial" w:eastAsia="Arial" w:hAnsi="Arial" w:cs="Arial"/>
                <w:color w:val="00B0F0"/>
              </w:rPr>
              <w:t xml:space="preserve"> </w:t>
            </w:r>
          </w:p>
          <w:p w14:paraId="722C0D50" w14:textId="14712DFB" w:rsidR="003F0F30" w:rsidRPr="002D1437" w:rsidDel="00CF28D6" w:rsidRDefault="00CE0254" w:rsidP="003F0F30">
            <w:pPr>
              <w:pStyle w:val="NoSpacing"/>
              <w:numPr>
                <w:ilvl w:val="0"/>
                <w:numId w:val="18"/>
              </w:numPr>
              <w:rPr>
                <w:del w:id="3" w:author="STEWART-CROSS, LOUISE" w:date="2023-08-22T16:19:00Z"/>
                <w:rFonts w:ascii="Arial" w:eastAsia="Arial" w:hAnsi="Arial" w:cs="Arial"/>
                <w:color w:val="00B0F0"/>
              </w:rPr>
            </w:pPr>
            <w:r>
              <w:rPr>
                <w:rFonts w:ascii="Arial" w:eastAsia="Arial" w:hAnsi="Arial" w:cs="Arial"/>
                <w:color w:val="00B0F0"/>
              </w:rPr>
              <w:t>You</w:t>
            </w:r>
            <w:r w:rsidR="003F0F30" w:rsidRPr="37FD8D4E">
              <w:rPr>
                <w:rFonts w:ascii="Arial" w:eastAsia="Arial" w:hAnsi="Arial" w:cs="Arial"/>
                <w:color w:val="00B0F0"/>
              </w:rPr>
              <w:t xml:space="preserve"> have </w:t>
            </w:r>
            <w:r w:rsidR="003F0F30" w:rsidRPr="00CE0254">
              <w:rPr>
                <w:rFonts w:ascii="Arial" w:eastAsia="Arial" w:hAnsi="Arial" w:cs="Arial"/>
                <w:b/>
                <w:bCs/>
                <w:color w:val="00B0F0"/>
                <w:u w:val="single"/>
              </w:rPr>
              <w:t>organi</w:t>
            </w:r>
            <w:r w:rsidR="79353778" w:rsidRPr="00CE0254">
              <w:rPr>
                <w:rFonts w:ascii="Arial" w:eastAsia="Arial" w:hAnsi="Arial" w:cs="Arial"/>
                <w:b/>
                <w:bCs/>
                <w:color w:val="00B0F0"/>
                <w:u w:val="single"/>
              </w:rPr>
              <w:t>s</w:t>
            </w:r>
            <w:r w:rsidR="003F0F30" w:rsidRPr="00CE0254">
              <w:rPr>
                <w:rFonts w:ascii="Arial" w:eastAsia="Arial" w:hAnsi="Arial" w:cs="Arial"/>
                <w:b/>
                <w:bCs/>
                <w:color w:val="00B0F0"/>
                <w:u w:val="single"/>
              </w:rPr>
              <w:t>ed</w:t>
            </w:r>
            <w:r w:rsidR="003F0F30" w:rsidRPr="37FD8D4E">
              <w:rPr>
                <w:rFonts w:ascii="Arial" w:eastAsia="Arial" w:hAnsi="Arial" w:cs="Arial"/>
                <w:color w:val="00B0F0"/>
              </w:rPr>
              <w:t xml:space="preserve"> yourself and your timetable in order to be here today!</w:t>
            </w:r>
          </w:p>
          <w:p w14:paraId="77F52CEF" w14:textId="0E0C77FA" w:rsidR="00645A53" w:rsidRPr="00CF28D6" w:rsidRDefault="00645A53">
            <w:pPr>
              <w:pStyle w:val="NoSpacing"/>
              <w:numPr>
                <w:ilvl w:val="0"/>
                <w:numId w:val="18"/>
              </w:numPr>
              <w:rPr>
                <w:rFonts w:ascii="Arial" w:eastAsia="Arial" w:hAnsi="Arial" w:cs="Arial"/>
                <w:color w:val="7030A0"/>
              </w:rPr>
              <w:pPrChange w:id="4" w:author="STEWART-CROSS, LOUISE" w:date="2023-08-22T16:19:00Z">
                <w:pPr>
                  <w:pStyle w:val="NoSpacing"/>
                </w:pPr>
              </w:pPrChange>
            </w:pPr>
          </w:p>
        </w:tc>
        <w:tc>
          <w:tcPr>
            <w:tcW w:w="1985" w:type="dxa"/>
            <w:vAlign w:val="center"/>
          </w:tcPr>
          <w:p w14:paraId="13C9D319" w14:textId="0EA1D494" w:rsidR="00A70C22" w:rsidRPr="00EB7B33" w:rsidRDefault="00F36673" w:rsidP="006D239C">
            <w:pPr>
              <w:pStyle w:val="NoSpacing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PowerPoint Slide 10</w:t>
            </w:r>
          </w:p>
        </w:tc>
        <w:tc>
          <w:tcPr>
            <w:tcW w:w="1388" w:type="dxa"/>
            <w:vAlign w:val="center"/>
          </w:tcPr>
          <w:p w14:paraId="40B42CBD" w14:textId="408F1FF6" w:rsidR="00A70C22" w:rsidRPr="00EB7B33" w:rsidRDefault="263C3B81" w:rsidP="027C1B45">
            <w:pPr>
              <w:pStyle w:val="NoSpacing"/>
              <w:jc w:val="center"/>
              <w:rPr>
                <w:rFonts w:ascii="Arial" w:eastAsia="Arial" w:hAnsi="Arial" w:cs="Arial"/>
              </w:rPr>
            </w:pPr>
            <w:r w:rsidRPr="027C1B45">
              <w:rPr>
                <w:rFonts w:ascii="Arial" w:eastAsia="Arial" w:hAnsi="Arial" w:cs="Arial"/>
              </w:rPr>
              <w:t>3 minutes</w:t>
            </w:r>
          </w:p>
        </w:tc>
      </w:tr>
      <w:tr w:rsidR="00F918C2" w:rsidRPr="00EB7B33" w14:paraId="6851D05A" w14:textId="77777777" w:rsidTr="027C1B45">
        <w:trPr>
          <w:trHeight w:val="1115"/>
        </w:trPr>
        <w:tc>
          <w:tcPr>
            <w:tcW w:w="795" w:type="dxa"/>
            <w:vAlign w:val="center"/>
          </w:tcPr>
          <w:p w14:paraId="05EC5141" w14:textId="4758E7A0" w:rsidR="00F918C2" w:rsidRPr="00EB7B33" w:rsidRDefault="00F918C2" w:rsidP="00F918C2">
            <w:pPr>
              <w:pStyle w:val="NoSpacing"/>
              <w:rPr>
                <w:rFonts w:ascii="Arial" w:hAnsi="Arial" w:cs="Arial"/>
              </w:rPr>
            </w:pPr>
            <w:r w:rsidRPr="00EB7B33">
              <w:rPr>
                <w:rFonts w:ascii="Arial" w:eastAsia="Arial" w:hAnsi="Arial" w:cs="Arial"/>
              </w:rPr>
              <w:t>7</w:t>
            </w:r>
          </w:p>
        </w:tc>
        <w:tc>
          <w:tcPr>
            <w:tcW w:w="5012" w:type="dxa"/>
            <w:vAlign w:val="center"/>
          </w:tcPr>
          <w:p w14:paraId="39403DF4" w14:textId="21F6E470" w:rsidR="00F918C2" w:rsidRPr="00EB7B33" w:rsidRDefault="00513B1D" w:rsidP="00F918C2">
            <w:pPr>
              <w:pStyle w:val="NoSpacing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Task</w:t>
            </w:r>
            <w:r w:rsidR="00F918C2" w:rsidRPr="00EB7B33">
              <w:rPr>
                <w:rFonts w:ascii="Arial" w:eastAsia="Arial" w:hAnsi="Arial" w:cs="Arial"/>
                <w:b/>
                <w:bCs/>
              </w:rPr>
              <w:t xml:space="preserve"> – Work in pairs to identify your hobbies, interests and </w:t>
            </w:r>
            <w:proofErr w:type="gramStart"/>
            <w:r w:rsidR="00F918C2" w:rsidRPr="00EB7B33">
              <w:rPr>
                <w:rFonts w:ascii="Arial" w:eastAsia="Arial" w:hAnsi="Arial" w:cs="Arial"/>
                <w:b/>
                <w:bCs/>
              </w:rPr>
              <w:t>skills</w:t>
            </w:r>
            <w:proofErr w:type="gramEnd"/>
          </w:p>
          <w:p w14:paraId="7095913B" w14:textId="77777777" w:rsidR="00F918C2" w:rsidRPr="00EB7B33" w:rsidRDefault="00F918C2" w:rsidP="00F918C2">
            <w:pPr>
              <w:pStyle w:val="NoSpacing"/>
              <w:rPr>
                <w:rFonts w:ascii="Arial" w:hAnsi="Arial" w:cs="Arial"/>
                <w:b/>
              </w:rPr>
            </w:pPr>
          </w:p>
          <w:p w14:paraId="3912215A" w14:textId="77777777" w:rsidR="00B61A97" w:rsidRDefault="00F918C2" w:rsidP="00F918C2">
            <w:pPr>
              <w:pStyle w:val="NoSpacing"/>
              <w:rPr>
                <w:ins w:id="5" w:author="STEWART-CROSS, LOUISE" w:date="2023-08-22T11:55:00Z"/>
                <w:rFonts w:ascii="Arial" w:eastAsia="Arial" w:hAnsi="Arial" w:cs="Arial"/>
                <w:color w:val="7030A0"/>
              </w:rPr>
            </w:pPr>
            <w:r w:rsidRPr="37FD8D4E">
              <w:rPr>
                <w:rFonts w:ascii="Arial" w:eastAsia="Arial" w:hAnsi="Arial" w:cs="Arial"/>
                <w:color w:val="7030A0"/>
              </w:rPr>
              <w:t>Encourage students to work in pairs and</w:t>
            </w:r>
            <w:r w:rsidR="00CE0254">
              <w:rPr>
                <w:rFonts w:ascii="Arial" w:eastAsia="Arial" w:hAnsi="Arial" w:cs="Arial"/>
                <w:color w:val="7030A0"/>
              </w:rPr>
              <w:t xml:space="preserve"> take 5 minutes to</w:t>
            </w:r>
            <w:r w:rsidRPr="37FD8D4E">
              <w:rPr>
                <w:rFonts w:ascii="Arial" w:eastAsia="Arial" w:hAnsi="Arial" w:cs="Arial"/>
                <w:color w:val="7030A0"/>
              </w:rPr>
              <w:t xml:space="preserve"> identify </w:t>
            </w:r>
            <w:proofErr w:type="spellStart"/>
            <w:r w:rsidRPr="37FD8D4E">
              <w:rPr>
                <w:rFonts w:ascii="Arial" w:eastAsia="Arial" w:hAnsi="Arial" w:cs="Arial"/>
                <w:color w:val="7030A0"/>
              </w:rPr>
              <w:t>each others’</w:t>
            </w:r>
            <w:proofErr w:type="spellEnd"/>
            <w:r w:rsidRPr="37FD8D4E">
              <w:rPr>
                <w:rFonts w:ascii="Arial" w:eastAsia="Arial" w:hAnsi="Arial" w:cs="Arial"/>
                <w:color w:val="7030A0"/>
              </w:rPr>
              <w:t xml:space="preserve"> hobbies, interests, skills and favourite subjects. </w:t>
            </w:r>
          </w:p>
          <w:p w14:paraId="3A8BFD6E" w14:textId="77777777" w:rsidR="00B61A97" w:rsidRDefault="00B61A97" w:rsidP="00F918C2">
            <w:pPr>
              <w:pStyle w:val="NoSpacing"/>
              <w:rPr>
                <w:ins w:id="6" w:author="STEWART-CROSS, LOUISE" w:date="2023-08-22T11:55:00Z"/>
                <w:rFonts w:ascii="Arial" w:eastAsia="Arial" w:hAnsi="Arial" w:cs="Arial"/>
                <w:color w:val="7030A0"/>
              </w:rPr>
            </w:pPr>
          </w:p>
          <w:p w14:paraId="34F1823D" w14:textId="3F63DDE8" w:rsidR="00F918C2" w:rsidRPr="00B61A97" w:rsidRDefault="44B20F93" w:rsidP="00F918C2">
            <w:pPr>
              <w:pStyle w:val="NoSpacing"/>
              <w:rPr>
                <w:rFonts w:ascii="Arial" w:eastAsia="Arial" w:hAnsi="Arial" w:cs="Arial"/>
              </w:rPr>
            </w:pPr>
            <w:r w:rsidRPr="6D4DBD96">
              <w:rPr>
                <w:rFonts w:ascii="Arial" w:eastAsia="Arial" w:hAnsi="Arial" w:cs="Arial"/>
              </w:rPr>
              <w:t>Students should understand</w:t>
            </w:r>
            <w:r w:rsidR="1EF6A53E" w:rsidRPr="6D4DBD96">
              <w:rPr>
                <w:rFonts w:ascii="Arial" w:eastAsia="Arial" w:hAnsi="Arial" w:cs="Arial"/>
                <w:rPrChange w:id="7" w:author="STEWART-CROSS, LOUISE" w:date="2023-08-22T11:55:00Z">
                  <w:rPr>
                    <w:rFonts w:ascii="Arial" w:eastAsia="Arial" w:hAnsi="Arial" w:cs="Arial"/>
                    <w:color w:val="7030A0"/>
                  </w:rPr>
                </w:rPrChange>
              </w:rPr>
              <w:t xml:space="preserve"> that these are all important elements t</w:t>
            </w:r>
            <w:r w:rsidR="52537189" w:rsidRPr="6D4DBD96">
              <w:rPr>
                <w:rFonts w:ascii="Arial" w:eastAsia="Arial" w:hAnsi="Arial" w:cs="Arial"/>
              </w:rPr>
              <w:t xml:space="preserve">o consider when </w:t>
            </w:r>
            <w:r w:rsidR="1EF6A53E" w:rsidRPr="6D4DBD96">
              <w:rPr>
                <w:rFonts w:ascii="Arial" w:eastAsia="Arial" w:hAnsi="Arial" w:cs="Arial"/>
              </w:rPr>
              <w:t xml:space="preserve">applying </w:t>
            </w:r>
            <w:r w:rsidR="7FED861F" w:rsidRPr="6D4DBD96">
              <w:rPr>
                <w:rFonts w:ascii="Arial" w:eastAsia="Arial" w:hAnsi="Arial" w:cs="Arial"/>
              </w:rPr>
              <w:t>for a job or</w:t>
            </w:r>
            <w:r w:rsidR="1EF6A53E" w:rsidRPr="6D4DBD96">
              <w:rPr>
                <w:rFonts w:ascii="Arial" w:eastAsia="Arial" w:hAnsi="Arial" w:cs="Arial"/>
              </w:rPr>
              <w:t xml:space="preserve"> </w:t>
            </w:r>
            <w:r w:rsidR="0032E736" w:rsidRPr="6D4DBD96">
              <w:rPr>
                <w:rFonts w:ascii="Arial" w:eastAsia="Arial" w:hAnsi="Arial" w:cs="Arial"/>
              </w:rPr>
              <w:t>h</w:t>
            </w:r>
            <w:r w:rsidR="1EF6A53E" w:rsidRPr="6D4DBD96">
              <w:rPr>
                <w:rFonts w:ascii="Arial" w:eastAsia="Arial" w:hAnsi="Arial" w:cs="Arial"/>
              </w:rPr>
              <w:t xml:space="preserve">igher </w:t>
            </w:r>
            <w:r w:rsidR="3D5ECED5" w:rsidRPr="6D4DBD96">
              <w:rPr>
                <w:rFonts w:ascii="Arial" w:eastAsia="Arial" w:hAnsi="Arial" w:cs="Arial"/>
              </w:rPr>
              <w:t>e</w:t>
            </w:r>
            <w:r w:rsidR="1EF6A53E" w:rsidRPr="6D4DBD96">
              <w:rPr>
                <w:rFonts w:ascii="Arial" w:eastAsia="Arial" w:hAnsi="Arial" w:cs="Arial"/>
              </w:rPr>
              <w:t>ducation</w:t>
            </w:r>
            <w:r w:rsidR="44EE720E" w:rsidRPr="6D4DBD96">
              <w:rPr>
                <w:rFonts w:ascii="Arial" w:eastAsia="Arial" w:hAnsi="Arial" w:cs="Arial"/>
              </w:rPr>
              <w:t>.</w:t>
            </w:r>
          </w:p>
          <w:p w14:paraId="301E371A" w14:textId="77777777" w:rsidR="00F918C2" w:rsidRPr="00EB7B33" w:rsidRDefault="00F918C2" w:rsidP="00F918C2">
            <w:pPr>
              <w:pStyle w:val="NoSpacing"/>
              <w:rPr>
                <w:rFonts w:ascii="Arial" w:eastAsia="Arial" w:hAnsi="Arial" w:cs="Arial"/>
                <w:color w:val="7030A0"/>
              </w:rPr>
            </w:pPr>
          </w:p>
          <w:p w14:paraId="31C816C4" w14:textId="4F0FF617" w:rsidR="00F918C2" w:rsidRPr="00B61A97" w:rsidDel="00CF28D6" w:rsidRDefault="00F918C2" w:rsidP="00F918C2">
            <w:pPr>
              <w:pStyle w:val="NoSpacing"/>
              <w:rPr>
                <w:del w:id="8" w:author="STEWART-CROSS, LOUISE" w:date="2023-08-22T16:19:00Z"/>
                <w:rFonts w:ascii="Arial" w:eastAsia="Arial" w:hAnsi="Arial" w:cs="Arial"/>
                <w:color w:val="7030A0"/>
                <w:rPrChange w:id="9" w:author="STEWART-CROSS, LOUISE" w:date="2023-08-22T11:55:00Z">
                  <w:rPr>
                    <w:del w:id="10" w:author="STEWART-CROSS, LOUISE" w:date="2023-08-22T16:19:00Z"/>
                    <w:rFonts w:ascii="Arial" w:eastAsia="Arial" w:hAnsi="Arial" w:cs="Arial"/>
                    <w:i/>
                    <w:iCs/>
                  </w:rPr>
                </w:rPrChange>
              </w:rPr>
            </w:pPr>
            <w:r w:rsidRPr="00B61A97">
              <w:rPr>
                <w:rFonts w:ascii="Arial" w:eastAsia="Arial" w:hAnsi="Arial" w:cs="Arial"/>
                <w:color w:val="7030A0"/>
                <w:rPrChange w:id="11" w:author="STEWART-CROSS, LOUISE" w:date="2023-08-22T11:55:00Z">
                  <w:rPr>
                    <w:rFonts w:ascii="Arial" w:eastAsia="Arial" w:hAnsi="Arial" w:cs="Arial"/>
                    <w:i/>
                    <w:iCs/>
                  </w:rPr>
                </w:rPrChange>
              </w:rPr>
              <w:t xml:space="preserve">You may want to allow </w:t>
            </w:r>
            <w:r w:rsidR="00CE0254" w:rsidRPr="00B61A97">
              <w:rPr>
                <w:rFonts w:ascii="Arial" w:eastAsia="Arial" w:hAnsi="Arial" w:cs="Arial"/>
                <w:color w:val="7030A0"/>
                <w:rPrChange w:id="12" w:author="STEWART-CROSS, LOUISE" w:date="2023-08-22T11:55:00Z">
                  <w:rPr>
                    <w:rFonts w:ascii="Arial" w:eastAsia="Arial" w:hAnsi="Arial" w:cs="Arial"/>
                    <w:i/>
                    <w:iCs/>
                  </w:rPr>
                </w:rPrChange>
              </w:rPr>
              <w:t>students to choose their partners</w:t>
            </w:r>
            <w:r w:rsidRPr="00B61A97">
              <w:rPr>
                <w:rFonts w:ascii="Arial" w:eastAsia="Arial" w:hAnsi="Arial" w:cs="Arial"/>
                <w:color w:val="7030A0"/>
                <w:rPrChange w:id="13" w:author="STEWART-CROSS, LOUISE" w:date="2023-08-22T11:55:00Z">
                  <w:rPr>
                    <w:rFonts w:ascii="Arial" w:eastAsia="Arial" w:hAnsi="Arial" w:cs="Arial"/>
                    <w:i/>
                    <w:iCs/>
                  </w:rPr>
                </w:rPrChange>
              </w:rPr>
              <w:t xml:space="preserve">, as this task works best with students who are already familiar and can identify </w:t>
            </w:r>
            <w:r w:rsidR="00CE0254" w:rsidRPr="00B61A97">
              <w:rPr>
                <w:rFonts w:ascii="Arial" w:eastAsia="Arial" w:hAnsi="Arial" w:cs="Arial"/>
                <w:color w:val="7030A0"/>
                <w:rPrChange w:id="14" w:author="STEWART-CROSS, LOUISE" w:date="2023-08-22T11:55:00Z">
                  <w:rPr>
                    <w:rFonts w:ascii="Arial" w:eastAsia="Arial" w:hAnsi="Arial" w:cs="Arial"/>
                    <w:i/>
                    <w:iCs/>
                  </w:rPr>
                </w:rPrChange>
              </w:rPr>
              <w:t>each other’s skills</w:t>
            </w:r>
            <w:r w:rsidRPr="00B61A97">
              <w:rPr>
                <w:rFonts w:ascii="Arial" w:eastAsia="Arial" w:hAnsi="Arial" w:cs="Arial"/>
                <w:color w:val="7030A0"/>
                <w:rPrChange w:id="15" w:author="STEWART-CROSS, LOUISE" w:date="2023-08-22T11:55:00Z">
                  <w:rPr>
                    <w:rFonts w:ascii="Arial" w:eastAsia="Arial" w:hAnsi="Arial" w:cs="Arial"/>
                    <w:i/>
                    <w:iCs/>
                  </w:rPr>
                </w:rPrChange>
              </w:rPr>
              <w:t>.</w:t>
            </w:r>
          </w:p>
          <w:p w14:paraId="67324468" w14:textId="030A3281" w:rsidR="00F918C2" w:rsidRPr="00EB7B33" w:rsidRDefault="00F918C2" w:rsidP="00F918C2">
            <w:pPr>
              <w:pStyle w:val="NoSpacing"/>
              <w:rPr>
                <w:rFonts w:ascii="Arial" w:eastAsia="Arial" w:hAnsi="Arial" w:cs="Arial"/>
                <w:color w:val="7030A0"/>
              </w:rPr>
            </w:pPr>
          </w:p>
        </w:tc>
        <w:tc>
          <w:tcPr>
            <w:tcW w:w="1985" w:type="dxa"/>
            <w:vAlign w:val="center"/>
          </w:tcPr>
          <w:p w14:paraId="0E773E99" w14:textId="3F6C2881" w:rsidR="00F918C2" w:rsidRPr="00EB7B33" w:rsidRDefault="00F918C2" w:rsidP="00F918C2">
            <w:pPr>
              <w:pStyle w:val="NoSpacing"/>
              <w:jc w:val="center"/>
              <w:rPr>
                <w:rFonts w:ascii="Arial" w:hAnsi="Arial" w:cs="Arial"/>
              </w:rPr>
            </w:pPr>
            <w:r w:rsidRPr="00EB7B33">
              <w:rPr>
                <w:rFonts w:ascii="Arial" w:eastAsia="Arial" w:hAnsi="Arial" w:cs="Arial"/>
              </w:rPr>
              <w:t>PowerPoint slide 11</w:t>
            </w:r>
          </w:p>
        </w:tc>
        <w:tc>
          <w:tcPr>
            <w:tcW w:w="1388" w:type="dxa"/>
            <w:vAlign w:val="center"/>
          </w:tcPr>
          <w:p w14:paraId="0FA92DE1" w14:textId="152CD2E9" w:rsidR="00F918C2" w:rsidRPr="00EB7B33" w:rsidRDefault="00F918C2" w:rsidP="00F918C2">
            <w:pPr>
              <w:pStyle w:val="NoSpacing"/>
              <w:jc w:val="center"/>
              <w:rPr>
                <w:rFonts w:ascii="Arial" w:hAnsi="Arial" w:cs="Arial"/>
              </w:rPr>
            </w:pPr>
            <w:r w:rsidRPr="00EB7B33">
              <w:rPr>
                <w:rFonts w:ascii="Arial" w:eastAsia="Arial" w:hAnsi="Arial" w:cs="Arial"/>
              </w:rPr>
              <w:t>2 minutes</w:t>
            </w:r>
          </w:p>
        </w:tc>
      </w:tr>
      <w:tr w:rsidR="00F918C2" w:rsidRPr="00EB7B33" w14:paraId="4020212C" w14:textId="77777777" w:rsidTr="027C1B45">
        <w:trPr>
          <w:trHeight w:val="1115"/>
        </w:trPr>
        <w:tc>
          <w:tcPr>
            <w:tcW w:w="795" w:type="dxa"/>
            <w:vAlign w:val="center"/>
          </w:tcPr>
          <w:p w14:paraId="25B2EEB4" w14:textId="4FF99256" w:rsidR="00F918C2" w:rsidRPr="00EB7B33" w:rsidRDefault="00F918C2" w:rsidP="00F918C2">
            <w:pPr>
              <w:pStyle w:val="NoSpacing"/>
              <w:rPr>
                <w:rFonts w:ascii="Arial" w:hAnsi="Arial" w:cs="Arial"/>
              </w:rPr>
            </w:pPr>
            <w:r w:rsidRPr="00EB7B33">
              <w:rPr>
                <w:rFonts w:ascii="Arial" w:eastAsia="Arial" w:hAnsi="Arial" w:cs="Arial"/>
              </w:rPr>
              <w:t>8</w:t>
            </w:r>
          </w:p>
        </w:tc>
        <w:tc>
          <w:tcPr>
            <w:tcW w:w="5012" w:type="dxa"/>
            <w:vAlign w:val="center"/>
          </w:tcPr>
          <w:p w14:paraId="5C7C3958" w14:textId="684EF91C" w:rsidR="00F918C2" w:rsidRPr="00EB7B33" w:rsidRDefault="00224E2B" w:rsidP="00F918C2">
            <w:pPr>
              <w:pStyle w:val="NoSpacing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What did you come up with?</w:t>
            </w:r>
          </w:p>
          <w:p w14:paraId="5FB4026B" w14:textId="5C4B29C6" w:rsidR="00F918C2" w:rsidRPr="00EB7B33" w:rsidRDefault="00F918C2" w:rsidP="00F918C2">
            <w:pPr>
              <w:pStyle w:val="NoSpacing"/>
              <w:rPr>
                <w:rFonts w:ascii="Arial" w:hAnsi="Arial" w:cs="Arial"/>
              </w:rPr>
            </w:pPr>
          </w:p>
          <w:p w14:paraId="71405B4D" w14:textId="1F35D81D" w:rsidR="00F918C2" w:rsidDel="00CF28D6" w:rsidRDefault="00224E2B" w:rsidP="00F918C2">
            <w:pPr>
              <w:pStyle w:val="NoSpacing"/>
              <w:rPr>
                <w:del w:id="16" w:author="STEWART-CROSS, LOUISE" w:date="2023-08-22T16:19:00Z"/>
                <w:rFonts w:ascii="Arial" w:eastAsia="Arial" w:hAnsi="Arial" w:cs="Arial"/>
                <w:color w:val="7030A0"/>
              </w:rPr>
            </w:pPr>
            <w:r w:rsidRPr="37FD8D4E">
              <w:rPr>
                <w:rFonts w:ascii="Arial" w:eastAsia="Arial" w:hAnsi="Arial" w:cs="Arial"/>
                <w:color w:val="7030A0"/>
              </w:rPr>
              <w:t>Ask the students</w:t>
            </w:r>
            <w:r w:rsidR="210A5FEA" w:rsidRPr="37FD8D4E">
              <w:rPr>
                <w:rFonts w:ascii="Arial" w:eastAsia="Arial" w:hAnsi="Arial" w:cs="Arial"/>
                <w:color w:val="7030A0"/>
              </w:rPr>
              <w:t xml:space="preserve"> </w:t>
            </w:r>
            <w:r w:rsidRPr="37FD8D4E">
              <w:rPr>
                <w:rFonts w:ascii="Arial" w:eastAsia="Arial" w:hAnsi="Arial" w:cs="Arial"/>
                <w:color w:val="7030A0"/>
              </w:rPr>
              <w:t>to feed back to the rest of the group.</w:t>
            </w:r>
          </w:p>
          <w:p w14:paraId="0E9DAC77" w14:textId="12D7861A" w:rsidR="00224E2B" w:rsidRPr="00EB7B33" w:rsidRDefault="00224E2B" w:rsidP="00F918C2">
            <w:pPr>
              <w:pStyle w:val="NoSpacing"/>
              <w:rPr>
                <w:rFonts w:ascii="Arial" w:eastAsia="Arial" w:hAnsi="Arial" w:cs="Arial"/>
                <w:color w:val="00B0F0"/>
              </w:rPr>
            </w:pPr>
          </w:p>
        </w:tc>
        <w:tc>
          <w:tcPr>
            <w:tcW w:w="1985" w:type="dxa"/>
            <w:vAlign w:val="center"/>
          </w:tcPr>
          <w:p w14:paraId="51EDFE69" w14:textId="780C5D57" w:rsidR="00F918C2" w:rsidRPr="00EB7B33" w:rsidRDefault="00F918C2" w:rsidP="00224E2B">
            <w:pPr>
              <w:pStyle w:val="NoSpacing"/>
              <w:jc w:val="center"/>
              <w:rPr>
                <w:rFonts w:ascii="Arial" w:hAnsi="Arial" w:cs="Arial"/>
              </w:rPr>
            </w:pPr>
            <w:r w:rsidRPr="00EB7B33">
              <w:rPr>
                <w:rFonts w:ascii="Arial" w:eastAsia="Arial" w:hAnsi="Arial" w:cs="Arial"/>
              </w:rPr>
              <w:t>PowerPoint slide 12</w:t>
            </w:r>
          </w:p>
        </w:tc>
        <w:tc>
          <w:tcPr>
            <w:tcW w:w="1388" w:type="dxa"/>
            <w:vAlign w:val="center"/>
          </w:tcPr>
          <w:p w14:paraId="3245F04A" w14:textId="7206FF31" w:rsidR="00F918C2" w:rsidRPr="00EB7B33" w:rsidRDefault="00F918C2" w:rsidP="00F918C2">
            <w:pPr>
              <w:pStyle w:val="NoSpacing"/>
              <w:jc w:val="center"/>
              <w:rPr>
                <w:rFonts w:ascii="Arial" w:hAnsi="Arial" w:cs="Arial"/>
              </w:rPr>
            </w:pPr>
            <w:r w:rsidRPr="00EB7B33">
              <w:rPr>
                <w:rFonts w:ascii="Arial" w:eastAsia="Arial" w:hAnsi="Arial" w:cs="Arial"/>
              </w:rPr>
              <w:t>2 minutes</w:t>
            </w:r>
          </w:p>
        </w:tc>
      </w:tr>
      <w:tr w:rsidR="00F918C2" w:rsidRPr="00EB7B33" w14:paraId="468A011F" w14:textId="77777777" w:rsidTr="027C1B45">
        <w:trPr>
          <w:trHeight w:val="1275"/>
        </w:trPr>
        <w:tc>
          <w:tcPr>
            <w:tcW w:w="795" w:type="dxa"/>
            <w:vAlign w:val="center"/>
          </w:tcPr>
          <w:p w14:paraId="2BA56A1B" w14:textId="40A78AB9" w:rsidR="00F918C2" w:rsidRPr="00EB7B33" w:rsidRDefault="00F918C2" w:rsidP="00F918C2">
            <w:pPr>
              <w:pStyle w:val="NoSpacing"/>
              <w:rPr>
                <w:rFonts w:ascii="Arial" w:hAnsi="Arial" w:cs="Arial"/>
              </w:rPr>
            </w:pPr>
            <w:r w:rsidRPr="00EB7B33">
              <w:rPr>
                <w:rFonts w:ascii="Arial" w:eastAsia="Arial" w:hAnsi="Arial" w:cs="Arial"/>
              </w:rPr>
              <w:t>9</w:t>
            </w:r>
          </w:p>
        </w:tc>
        <w:tc>
          <w:tcPr>
            <w:tcW w:w="5012" w:type="dxa"/>
            <w:vAlign w:val="center"/>
          </w:tcPr>
          <w:p w14:paraId="45EA20DB" w14:textId="56B8DC14" w:rsidR="00D24FF3" w:rsidRDefault="00F918C2" w:rsidP="00D24FF3">
            <w:pPr>
              <w:pStyle w:val="NoSpacing"/>
              <w:rPr>
                <w:rFonts w:ascii="Arial" w:eastAsia="Arial" w:hAnsi="Arial" w:cs="Arial"/>
                <w:b/>
                <w:bCs/>
              </w:rPr>
            </w:pPr>
            <w:r w:rsidRPr="37FD8D4E">
              <w:rPr>
                <w:rFonts w:ascii="Arial" w:eastAsia="Arial" w:hAnsi="Arial" w:cs="Arial"/>
                <w:b/>
                <w:bCs/>
              </w:rPr>
              <w:t>Wh</w:t>
            </w:r>
            <w:r w:rsidR="00D24FF3" w:rsidRPr="37FD8D4E">
              <w:rPr>
                <w:rFonts w:ascii="Arial" w:eastAsia="Arial" w:hAnsi="Arial" w:cs="Arial"/>
                <w:b/>
                <w:bCs/>
              </w:rPr>
              <w:t xml:space="preserve">ere </w:t>
            </w:r>
            <w:r w:rsidR="3613E85C" w:rsidRPr="37FD8D4E">
              <w:rPr>
                <w:rFonts w:ascii="Arial" w:eastAsia="Arial" w:hAnsi="Arial" w:cs="Arial"/>
                <w:b/>
                <w:bCs/>
              </w:rPr>
              <w:t>do</w:t>
            </w:r>
            <w:r w:rsidR="00D24FF3" w:rsidRPr="37FD8D4E">
              <w:rPr>
                <w:rFonts w:ascii="Arial" w:eastAsia="Arial" w:hAnsi="Arial" w:cs="Arial"/>
                <w:b/>
                <w:bCs/>
              </w:rPr>
              <w:t xml:space="preserve"> you </w:t>
            </w:r>
            <w:r w:rsidR="7E547E8F" w:rsidRPr="37FD8D4E">
              <w:rPr>
                <w:rFonts w:ascii="Arial" w:eastAsia="Arial" w:hAnsi="Arial" w:cs="Arial"/>
                <w:b/>
                <w:bCs/>
              </w:rPr>
              <w:t>and will you use</w:t>
            </w:r>
            <w:r w:rsidR="00D24FF3" w:rsidRPr="37FD8D4E">
              <w:rPr>
                <w:rFonts w:ascii="Arial" w:eastAsia="Arial" w:hAnsi="Arial" w:cs="Arial"/>
                <w:b/>
                <w:bCs/>
              </w:rPr>
              <w:t xml:space="preserve"> these in the future?</w:t>
            </w:r>
          </w:p>
          <w:p w14:paraId="71FB662F" w14:textId="77777777" w:rsidR="00E3782E" w:rsidRDefault="00E3782E" w:rsidP="00D24FF3">
            <w:pPr>
              <w:pStyle w:val="NoSpacing"/>
              <w:rPr>
                <w:ins w:id="17" w:author="STEWART-CROSS, LOUISE" w:date="2023-08-22T11:58:00Z"/>
                <w:rFonts w:ascii="Arial" w:eastAsia="Arial" w:hAnsi="Arial" w:cs="Arial"/>
                <w:b/>
                <w:bCs/>
              </w:rPr>
            </w:pPr>
          </w:p>
          <w:p w14:paraId="3EE0663E" w14:textId="1F5B4171" w:rsidR="00E3782E" w:rsidRPr="00632E8E" w:rsidRDefault="5A777E58" w:rsidP="00D24FF3">
            <w:pPr>
              <w:pStyle w:val="NoSpacing"/>
              <w:rPr>
                <w:rFonts w:ascii="Arial" w:eastAsia="Arial" w:hAnsi="Arial" w:cs="Arial"/>
                <w:rPrChange w:id="18" w:author="STEWART-CROSS, LOUISE" w:date="2023-08-22T16:18:00Z">
                  <w:rPr>
                    <w:rFonts w:ascii="Arial" w:eastAsia="Arial" w:hAnsi="Arial" w:cs="Arial"/>
                    <w:b/>
                    <w:bCs/>
                  </w:rPr>
                </w:rPrChange>
              </w:rPr>
            </w:pPr>
            <w:r w:rsidRPr="6D4DBD96">
              <w:rPr>
                <w:rFonts w:ascii="Arial" w:eastAsia="Arial" w:hAnsi="Arial" w:cs="Arial"/>
                <w:rPrChange w:id="19" w:author="STEWART-CROSS, LOUISE" w:date="2023-08-22T16:18:00Z">
                  <w:rPr>
                    <w:rFonts w:ascii="Arial" w:eastAsia="Arial" w:hAnsi="Arial" w:cs="Arial"/>
                    <w:b/>
                    <w:bCs/>
                  </w:rPr>
                </w:rPrChange>
              </w:rPr>
              <w:t>At this point students should be able to decipher where they are currently utilising skills</w:t>
            </w:r>
            <w:r w:rsidR="4DC18AFD" w:rsidRPr="6D4DBD96">
              <w:rPr>
                <w:rFonts w:ascii="Arial" w:eastAsia="Arial" w:hAnsi="Arial" w:cs="Arial"/>
                <w:rPrChange w:id="20" w:author="STEWART-CROSS, LOUISE" w:date="2023-08-22T16:18:00Z">
                  <w:rPr>
                    <w:rFonts w:ascii="Arial" w:eastAsia="Arial" w:hAnsi="Arial" w:cs="Arial"/>
                    <w:b/>
                    <w:bCs/>
                  </w:rPr>
                </w:rPrChange>
              </w:rPr>
              <w:t xml:space="preserve">, and </w:t>
            </w:r>
            <w:r w:rsidR="2852C2B9" w:rsidRPr="6D4DBD96">
              <w:rPr>
                <w:rFonts w:ascii="Arial" w:eastAsia="Arial" w:hAnsi="Arial" w:cs="Arial"/>
                <w:rPrChange w:id="21" w:author="STEWART-CROSS, LOUISE" w:date="2023-08-22T16:18:00Z">
                  <w:rPr>
                    <w:rFonts w:ascii="Arial" w:eastAsia="Arial" w:hAnsi="Arial" w:cs="Arial"/>
                    <w:b/>
                    <w:bCs/>
                  </w:rPr>
                </w:rPrChange>
              </w:rPr>
              <w:t>any future scenarios they might need to utilise or showcase skills.</w:t>
            </w:r>
          </w:p>
          <w:p w14:paraId="42D50C12" w14:textId="77777777" w:rsidR="004738B9" w:rsidRPr="00D24FF3" w:rsidRDefault="004738B9" w:rsidP="00D24FF3">
            <w:pPr>
              <w:pStyle w:val="NoSpacing"/>
              <w:rPr>
                <w:rFonts w:ascii="Arial" w:eastAsia="Arial" w:hAnsi="Arial" w:cs="Arial"/>
                <w:b/>
                <w:bCs/>
              </w:rPr>
            </w:pPr>
          </w:p>
          <w:p w14:paraId="41FB5643" w14:textId="039DCEF9" w:rsidR="00D24FF3" w:rsidRPr="00D24FF3" w:rsidRDefault="57E93FD2" w:rsidP="005C54B2">
            <w:pPr>
              <w:pStyle w:val="NoSpacing"/>
              <w:numPr>
                <w:ilvl w:val="0"/>
                <w:numId w:val="21"/>
              </w:numPr>
              <w:rPr>
                <w:rFonts w:ascii="Arial" w:hAnsi="Arial" w:cs="Arial"/>
                <w:color w:val="7030A0"/>
              </w:rPr>
            </w:pPr>
            <w:r w:rsidRPr="6D4DBD96">
              <w:rPr>
                <w:rFonts w:ascii="Arial" w:hAnsi="Arial" w:cs="Arial"/>
                <w:color w:val="7030A0"/>
              </w:rPr>
              <w:t>Maths</w:t>
            </w:r>
            <w:r w:rsidR="63A7FD6F" w:rsidRPr="6D4DBD96">
              <w:rPr>
                <w:rFonts w:ascii="Arial" w:hAnsi="Arial" w:cs="Arial"/>
                <w:color w:val="7030A0"/>
              </w:rPr>
              <w:t xml:space="preserve"> lessons</w:t>
            </w:r>
            <w:r w:rsidRPr="6D4DBD96">
              <w:rPr>
                <w:rFonts w:ascii="Arial" w:hAnsi="Arial" w:cs="Arial"/>
                <w:color w:val="7030A0"/>
              </w:rPr>
              <w:t xml:space="preserve"> – problem solving, Science</w:t>
            </w:r>
            <w:r w:rsidR="63A7FD6F" w:rsidRPr="6D4DBD96">
              <w:rPr>
                <w:rFonts w:ascii="Arial" w:hAnsi="Arial" w:cs="Arial"/>
                <w:color w:val="7030A0"/>
              </w:rPr>
              <w:t xml:space="preserve"> experiments</w:t>
            </w:r>
            <w:r w:rsidRPr="6D4DBD96">
              <w:rPr>
                <w:rFonts w:ascii="Arial" w:hAnsi="Arial" w:cs="Arial"/>
                <w:color w:val="7030A0"/>
              </w:rPr>
              <w:t xml:space="preserve"> – attention to </w:t>
            </w:r>
            <w:proofErr w:type="gramStart"/>
            <w:r w:rsidRPr="6D4DBD96">
              <w:rPr>
                <w:rFonts w:ascii="Arial" w:hAnsi="Arial" w:cs="Arial"/>
                <w:color w:val="7030A0"/>
              </w:rPr>
              <w:t>detail</w:t>
            </w:r>
            <w:proofErr w:type="gramEnd"/>
          </w:p>
          <w:p w14:paraId="622926F9" w14:textId="6DE938F5" w:rsidR="00D24FF3" w:rsidRPr="00D24FF3" w:rsidRDefault="11F5CC21" w:rsidP="005C54B2">
            <w:pPr>
              <w:pStyle w:val="NoSpacing"/>
              <w:numPr>
                <w:ilvl w:val="0"/>
                <w:numId w:val="21"/>
              </w:numPr>
              <w:rPr>
                <w:rFonts w:ascii="Arial" w:hAnsi="Arial" w:cs="Arial"/>
                <w:color w:val="7030A0"/>
              </w:rPr>
            </w:pPr>
            <w:r w:rsidRPr="6D4DBD96">
              <w:rPr>
                <w:rFonts w:ascii="Arial" w:hAnsi="Arial" w:cs="Arial"/>
                <w:color w:val="7030A0"/>
              </w:rPr>
              <w:t>Making choices:</w:t>
            </w:r>
            <w:r w:rsidR="57E93FD2" w:rsidRPr="6D4DBD96">
              <w:rPr>
                <w:rFonts w:ascii="Arial" w:hAnsi="Arial" w:cs="Arial"/>
                <w:color w:val="7030A0"/>
              </w:rPr>
              <w:t xml:space="preserve"> GCSE subjects – are your singing and creativ</w:t>
            </w:r>
            <w:r w:rsidR="3A9B7A61" w:rsidRPr="6D4DBD96">
              <w:rPr>
                <w:rFonts w:ascii="Arial" w:hAnsi="Arial" w:cs="Arial"/>
                <w:color w:val="7030A0"/>
              </w:rPr>
              <w:t>e</w:t>
            </w:r>
            <w:r w:rsidR="57E93FD2" w:rsidRPr="6D4DBD96">
              <w:rPr>
                <w:rFonts w:ascii="Arial" w:hAnsi="Arial" w:cs="Arial"/>
                <w:color w:val="7030A0"/>
              </w:rPr>
              <w:t xml:space="preserve"> skills particularly good? </w:t>
            </w:r>
            <w:r w:rsidR="57E93FD2" w:rsidRPr="6D4DBD96">
              <w:rPr>
                <w:rFonts w:ascii="Arial" w:hAnsi="Arial" w:cs="Arial"/>
                <w:color w:val="7030A0"/>
              </w:rPr>
              <w:lastRenderedPageBreak/>
              <w:t xml:space="preserve">Maybe Music </w:t>
            </w:r>
            <w:r w:rsidR="7AFD5CC9" w:rsidRPr="6D4DBD96">
              <w:rPr>
                <w:rFonts w:ascii="Arial" w:hAnsi="Arial" w:cs="Arial"/>
                <w:color w:val="7030A0"/>
              </w:rPr>
              <w:t>could be an option</w:t>
            </w:r>
            <w:r w:rsidRPr="6D4DBD96">
              <w:rPr>
                <w:rFonts w:ascii="Arial" w:hAnsi="Arial" w:cs="Arial"/>
                <w:color w:val="7030A0"/>
              </w:rPr>
              <w:t>.</w:t>
            </w:r>
            <w:r w:rsidR="57E93FD2" w:rsidRPr="6D4DBD96">
              <w:rPr>
                <w:rFonts w:ascii="Arial" w:hAnsi="Arial" w:cs="Arial"/>
                <w:color w:val="7030A0"/>
              </w:rPr>
              <w:t xml:space="preserve"> Or perhaps you are a caring person with good essay writing skills – Health and Social Care, a </w:t>
            </w:r>
            <w:proofErr w:type="gramStart"/>
            <w:r w:rsidR="57E93FD2" w:rsidRPr="6D4DBD96">
              <w:rPr>
                <w:rFonts w:ascii="Arial" w:hAnsi="Arial" w:cs="Arial"/>
                <w:color w:val="7030A0"/>
              </w:rPr>
              <w:t>coursework based</w:t>
            </w:r>
            <w:proofErr w:type="gramEnd"/>
            <w:r w:rsidR="57E93FD2" w:rsidRPr="6D4DBD96">
              <w:rPr>
                <w:rFonts w:ascii="Arial" w:hAnsi="Arial" w:cs="Arial"/>
                <w:color w:val="7030A0"/>
              </w:rPr>
              <w:t xml:space="preserve"> subject, might be for you!</w:t>
            </w:r>
          </w:p>
          <w:p w14:paraId="5FC9081B" w14:textId="65A74E73" w:rsidR="00D24FF3" w:rsidRPr="00D24FF3" w:rsidRDefault="11F5CC21" w:rsidP="005C54B2">
            <w:pPr>
              <w:pStyle w:val="NoSpacing"/>
              <w:numPr>
                <w:ilvl w:val="0"/>
                <w:numId w:val="21"/>
              </w:numPr>
              <w:rPr>
                <w:rFonts w:ascii="Arial" w:hAnsi="Arial" w:cs="Arial"/>
                <w:color w:val="7030A0"/>
              </w:rPr>
            </w:pPr>
            <w:r w:rsidRPr="6D4DBD96">
              <w:rPr>
                <w:rFonts w:ascii="Arial" w:hAnsi="Arial" w:cs="Arial"/>
                <w:color w:val="7030A0"/>
              </w:rPr>
              <w:t xml:space="preserve">Within </w:t>
            </w:r>
            <w:r w:rsidR="57E93FD2" w:rsidRPr="6D4DBD96">
              <w:rPr>
                <w:rFonts w:ascii="Arial" w:hAnsi="Arial" w:cs="Arial"/>
                <w:color w:val="7030A0"/>
              </w:rPr>
              <w:t xml:space="preserve">Level 2 &amp; 3 qualifications </w:t>
            </w:r>
            <w:r w:rsidR="502BE8A8" w:rsidRPr="6D4DBD96">
              <w:rPr>
                <w:rFonts w:ascii="Arial" w:hAnsi="Arial" w:cs="Arial"/>
                <w:color w:val="7030A0"/>
              </w:rPr>
              <w:t xml:space="preserve">(such as GCSEs, T-Levels etc.) </w:t>
            </w:r>
            <w:r w:rsidR="57E93FD2" w:rsidRPr="6D4DBD96">
              <w:rPr>
                <w:rFonts w:ascii="Arial" w:hAnsi="Arial" w:cs="Arial"/>
                <w:color w:val="7030A0"/>
              </w:rPr>
              <w:t>– GCSE English speaking and listening</w:t>
            </w:r>
            <w:r w:rsidR="731654DA" w:rsidRPr="6D4DBD96">
              <w:rPr>
                <w:rFonts w:ascii="Arial" w:hAnsi="Arial" w:cs="Arial"/>
                <w:color w:val="7030A0"/>
              </w:rPr>
              <w:t xml:space="preserve"> examination</w:t>
            </w:r>
            <w:r w:rsidR="778FE373" w:rsidRPr="6D4DBD96">
              <w:rPr>
                <w:rFonts w:ascii="Arial" w:hAnsi="Arial" w:cs="Arial"/>
                <w:color w:val="7030A0"/>
              </w:rPr>
              <w:t>;</w:t>
            </w:r>
            <w:r w:rsidR="57E93FD2" w:rsidRPr="6D4DBD96">
              <w:rPr>
                <w:rFonts w:ascii="Arial" w:hAnsi="Arial" w:cs="Arial"/>
                <w:color w:val="7030A0"/>
              </w:rPr>
              <w:t xml:space="preserve"> PE – teamwork</w:t>
            </w:r>
            <w:r w:rsidR="1EE566A0" w:rsidRPr="6D4DBD96">
              <w:rPr>
                <w:rFonts w:ascii="Arial" w:hAnsi="Arial" w:cs="Arial"/>
                <w:color w:val="7030A0"/>
              </w:rPr>
              <w:t>, leadership, practical and analytical understanding in your practical assessment;</w:t>
            </w:r>
            <w:r w:rsidR="57E93FD2" w:rsidRPr="6D4DBD96">
              <w:rPr>
                <w:rFonts w:ascii="Arial" w:hAnsi="Arial" w:cs="Arial"/>
                <w:color w:val="7030A0"/>
              </w:rPr>
              <w:t xml:space="preserve"> </w:t>
            </w:r>
            <w:r w:rsidR="455F7C8F" w:rsidRPr="6D4DBD96">
              <w:rPr>
                <w:rFonts w:ascii="Arial" w:hAnsi="Arial" w:cs="Arial"/>
                <w:color w:val="7030A0"/>
              </w:rPr>
              <w:t>General assessment preparation requires</w:t>
            </w:r>
            <w:r w:rsidR="57E93FD2" w:rsidRPr="6D4DBD96">
              <w:rPr>
                <w:rFonts w:ascii="Arial" w:hAnsi="Arial" w:cs="Arial"/>
                <w:color w:val="7030A0"/>
              </w:rPr>
              <w:t xml:space="preserve"> organisation and motivation </w:t>
            </w:r>
            <w:r w:rsidR="1013D7A0" w:rsidRPr="6D4DBD96">
              <w:rPr>
                <w:rFonts w:ascii="Arial" w:hAnsi="Arial" w:cs="Arial"/>
                <w:color w:val="7030A0"/>
              </w:rPr>
              <w:t>and time management</w:t>
            </w:r>
            <w:r w:rsidR="4D7AC634" w:rsidRPr="6D4DBD96">
              <w:rPr>
                <w:rFonts w:ascii="Arial" w:hAnsi="Arial" w:cs="Arial"/>
                <w:color w:val="7030A0"/>
              </w:rPr>
              <w:t>.</w:t>
            </w:r>
          </w:p>
          <w:p w14:paraId="5B1E80F2" w14:textId="7224A666" w:rsidR="00F918C2" w:rsidRPr="00CF28D6" w:rsidRDefault="3B250064" w:rsidP="027C1B45">
            <w:pPr>
              <w:pStyle w:val="NoSpacing"/>
              <w:numPr>
                <w:ilvl w:val="0"/>
                <w:numId w:val="21"/>
              </w:numPr>
              <w:rPr>
                <w:rFonts w:ascii="Arial" w:hAnsi="Arial" w:cs="Arial"/>
                <w:color w:val="7030A0"/>
              </w:rPr>
            </w:pPr>
            <w:r w:rsidRPr="027C1B45">
              <w:rPr>
                <w:rFonts w:ascii="Arial" w:hAnsi="Arial" w:cs="Arial"/>
                <w:color w:val="7030A0"/>
              </w:rPr>
              <w:t xml:space="preserve">Applying for </w:t>
            </w:r>
            <w:r w:rsidR="3B702776" w:rsidRPr="027C1B45">
              <w:rPr>
                <w:rFonts w:ascii="Arial" w:hAnsi="Arial" w:cs="Arial"/>
                <w:color w:val="7030A0"/>
              </w:rPr>
              <w:t>HE/jobs – presentation skills, portfolio (</w:t>
            </w:r>
            <w:r w:rsidR="16B28231" w:rsidRPr="027C1B45">
              <w:rPr>
                <w:rFonts w:ascii="Arial" w:hAnsi="Arial" w:cs="Arial"/>
                <w:color w:val="7030A0"/>
              </w:rPr>
              <w:t xml:space="preserve">to </w:t>
            </w:r>
            <w:r w:rsidR="3B702776" w:rsidRPr="027C1B45">
              <w:rPr>
                <w:rFonts w:ascii="Arial" w:hAnsi="Arial" w:cs="Arial"/>
                <w:color w:val="7030A0"/>
              </w:rPr>
              <w:t>talk</w:t>
            </w:r>
            <w:r w:rsidR="646F3CDD" w:rsidRPr="027C1B45">
              <w:rPr>
                <w:rFonts w:ascii="Arial" w:hAnsi="Arial" w:cs="Arial"/>
                <w:color w:val="7030A0"/>
              </w:rPr>
              <w:t xml:space="preserve"> and demonstrate the </w:t>
            </w:r>
            <w:r w:rsidR="3B702776" w:rsidRPr="027C1B45">
              <w:rPr>
                <w:rFonts w:ascii="Arial" w:hAnsi="Arial" w:cs="Arial"/>
                <w:color w:val="7030A0"/>
              </w:rPr>
              <w:t xml:space="preserve">skills </w:t>
            </w:r>
            <w:r w:rsidR="28DC010A" w:rsidRPr="027C1B45">
              <w:rPr>
                <w:rFonts w:ascii="Arial" w:hAnsi="Arial" w:cs="Arial"/>
                <w:color w:val="7030A0"/>
              </w:rPr>
              <w:t>you have in various formats</w:t>
            </w:r>
            <w:r w:rsidR="3B702776" w:rsidRPr="027C1B45">
              <w:rPr>
                <w:rFonts w:ascii="Arial" w:hAnsi="Arial" w:cs="Arial"/>
                <w:color w:val="7030A0"/>
              </w:rPr>
              <w:t xml:space="preserve">), interview questions – </w:t>
            </w:r>
            <w:r w:rsidR="6868B028" w:rsidRPr="027C1B45">
              <w:rPr>
                <w:rFonts w:ascii="Arial" w:hAnsi="Arial" w:cs="Arial"/>
                <w:color w:val="7030A0"/>
              </w:rPr>
              <w:t>providing</w:t>
            </w:r>
            <w:r w:rsidR="3B702776" w:rsidRPr="027C1B45">
              <w:rPr>
                <w:rFonts w:ascii="Arial" w:hAnsi="Arial" w:cs="Arial"/>
                <w:color w:val="7030A0"/>
              </w:rPr>
              <w:t xml:space="preserve"> examples of your skills/qualities in action!</w:t>
            </w:r>
          </w:p>
        </w:tc>
        <w:tc>
          <w:tcPr>
            <w:tcW w:w="1985" w:type="dxa"/>
            <w:vAlign w:val="center"/>
          </w:tcPr>
          <w:p w14:paraId="3C45ADB7" w14:textId="1611CEF8" w:rsidR="00F918C2" w:rsidRPr="00EB7B33" w:rsidRDefault="00F918C2" w:rsidP="00F918C2">
            <w:pPr>
              <w:pStyle w:val="NoSpacing"/>
              <w:jc w:val="center"/>
              <w:rPr>
                <w:rFonts w:ascii="Arial" w:hAnsi="Arial" w:cs="Arial"/>
              </w:rPr>
            </w:pPr>
            <w:r w:rsidRPr="00EB7B33">
              <w:rPr>
                <w:rFonts w:ascii="Arial" w:eastAsia="Arial" w:hAnsi="Arial" w:cs="Arial"/>
              </w:rPr>
              <w:lastRenderedPageBreak/>
              <w:t>PowerPoint slide 13</w:t>
            </w:r>
          </w:p>
        </w:tc>
        <w:tc>
          <w:tcPr>
            <w:tcW w:w="1388" w:type="dxa"/>
            <w:vAlign w:val="center"/>
          </w:tcPr>
          <w:p w14:paraId="58260B3D" w14:textId="33CC4F8A" w:rsidR="00F918C2" w:rsidRPr="00EB7B33" w:rsidRDefault="38C6312C" w:rsidP="00F918C2">
            <w:pPr>
              <w:pStyle w:val="NoSpacing"/>
              <w:jc w:val="center"/>
              <w:rPr>
                <w:rFonts w:ascii="Arial" w:hAnsi="Arial" w:cs="Arial"/>
              </w:rPr>
            </w:pPr>
            <w:r w:rsidRPr="027C1B45">
              <w:rPr>
                <w:rFonts w:ascii="Arial" w:eastAsia="Arial" w:hAnsi="Arial" w:cs="Arial"/>
              </w:rPr>
              <w:t>2</w:t>
            </w:r>
            <w:r w:rsidR="65DF11D8" w:rsidRPr="027C1B45">
              <w:rPr>
                <w:rFonts w:ascii="Arial" w:eastAsia="Arial" w:hAnsi="Arial" w:cs="Arial"/>
              </w:rPr>
              <w:t xml:space="preserve"> minutes</w:t>
            </w:r>
          </w:p>
        </w:tc>
      </w:tr>
      <w:tr w:rsidR="00F918C2" w:rsidRPr="00EB7B33" w14:paraId="4B0A5DA8" w14:textId="77777777" w:rsidTr="027C1B45">
        <w:trPr>
          <w:trHeight w:val="1275"/>
        </w:trPr>
        <w:tc>
          <w:tcPr>
            <w:tcW w:w="795" w:type="dxa"/>
            <w:vAlign w:val="center"/>
          </w:tcPr>
          <w:p w14:paraId="659D0D84" w14:textId="13635C07" w:rsidR="00F918C2" w:rsidRPr="00EB7B33" w:rsidRDefault="00F918C2" w:rsidP="00F918C2">
            <w:pPr>
              <w:pStyle w:val="NoSpacing"/>
              <w:rPr>
                <w:rFonts w:ascii="Arial" w:eastAsia="Arial" w:hAnsi="Arial" w:cs="Arial"/>
              </w:rPr>
            </w:pPr>
            <w:r w:rsidRPr="00EB7B33">
              <w:rPr>
                <w:rFonts w:ascii="Arial" w:eastAsia="Arial" w:hAnsi="Arial" w:cs="Arial"/>
              </w:rPr>
              <w:t>10</w:t>
            </w:r>
          </w:p>
        </w:tc>
        <w:tc>
          <w:tcPr>
            <w:tcW w:w="5012" w:type="dxa"/>
            <w:vAlign w:val="center"/>
          </w:tcPr>
          <w:p w14:paraId="7A508AE2" w14:textId="77777777" w:rsidR="00762CE7" w:rsidRPr="00EB7B33" w:rsidRDefault="00762CE7" w:rsidP="00762CE7">
            <w:pPr>
              <w:pStyle w:val="NoSpacing"/>
              <w:rPr>
                <w:rFonts w:ascii="Arial" w:eastAsia="Arial" w:hAnsi="Arial" w:cs="Arial"/>
                <w:b/>
                <w:bCs/>
              </w:rPr>
            </w:pPr>
            <w:r w:rsidRPr="00EB7B33">
              <w:rPr>
                <w:rFonts w:ascii="Arial" w:eastAsia="Arial" w:hAnsi="Arial" w:cs="Arial"/>
                <w:b/>
                <w:bCs/>
              </w:rPr>
              <w:t>Why did we do that?</w:t>
            </w:r>
          </w:p>
          <w:p w14:paraId="7EECFEF4" w14:textId="77777777" w:rsidR="00762CE7" w:rsidRPr="00EB7B33" w:rsidRDefault="00762CE7" w:rsidP="00762CE7">
            <w:pPr>
              <w:pStyle w:val="NoSpacing"/>
              <w:rPr>
                <w:rFonts w:ascii="Arial" w:eastAsia="Arial" w:hAnsi="Arial" w:cs="Arial"/>
                <w:b/>
                <w:bCs/>
              </w:rPr>
            </w:pPr>
          </w:p>
          <w:p w14:paraId="4960A4E3" w14:textId="231488AA" w:rsidR="006147D9" w:rsidRDefault="0BE15AFF" w:rsidP="00762CE7">
            <w:pPr>
              <w:pStyle w:val="NoSpacing"/>
              <w:rPr>
                <w:rFonts w:ascii="Arial" w:eastAsia="Arial" w:hAnsi="Arial" w:cs="Arial"/>
                <w:color w:val="7030A0"/>
              </w:rPr>
            </w:pPr>
            <w:r w:rsidRPr="6D4DBD96">
              <w:rPr>
                <w:rFonts w:ascii="Arial" w:eastAsia="Arial" w:hAnsi="Arial" w:cs="Arial"/>
                <w:color w:val="7030A0"/>
              </w:rPr>
              <w:t>Explain the reasoning behind th</w:t>
            </w:r>
            <w:r w:rsidR="44C02055" w:rsidRPr="6D4DBD96">
              <w:rPr>
                <w:rFonts w:ascii="Arial" w:eastAsia="Arial" w:hAnsi="Arial" w:cs="Arial"/>
                <w:color w:val="7030A0"/>
              </w:rPr>
              <w:t>e</w:t>
            </w:r>
            <w:r w:rsidRPr="6D4DBD96">
              <w:rPr>
                <w:rFonts w:ascii="Arial" w:eastAsia="Arial" w:hAnsi="Arial" w:cs="Arial"/>
                <w:color w:val="7030A0"/>
              </w:rPr>
              <w:t xml:space="preserve"> activity</w:t>
            </w:r>
            <w:r w:rsidR="44C02055" w:rsidRPr="6D4DBD96">
              <w:rPr>
                <w:rFonts w:ascii="Arial" w:eastAsia="Arial" w:hAnsi="Arial" w:cs="Arial"/>
                <w:color w:val="7030A0"/>
              </w:rPr>
              <w:t xml:space="preserve"> the students just took part in</w:t>
            </w:r>
            <w:r w:rsidR="11AB6C65" w:rsidRPr="6D4DBD96">
              <w:rPr>
                <w:rFonts w:ascii="Arial" w:eastAsia="Arial" w:hAnsi="Arial" w:cs="Arial"/>
                <w:color w:val="7030A0"/>
              </w:rPr>
              <w:t>, and that it’s often easier to recognise someone else’s skills than your own.</w:t>
            </w:r>
          </w:p>
          <w:p w14:paraId="04685EAD" w14:textId="77777777" w:rsidR="000A52A7" w:rsidRDefault="000A52A7" w:rsidP="00762CE7">
            <w:pPr>
              <w:pStyle w:val="NoSpacing"/>
              <w:rPr>
                <w:rFonts w:ascii="Arial" w:eastAsia="Arial" w:hAnsi="Arial" w:cs="Arial"/>
                <w:color w:val="7030A0"/>
              </w:rPr>
            </w:pPr>
          </w:p>
          <w:p w14:paraId="7AD2269D" w14:textId="2B18D402" w:rsidR="00F918C2" w:rsidRPr="00EB7B33" w:rsidRDefault="6EE57D0F" w:rsidP="6D4DBD96">
            <w:pPr>
              <w:pStyle w:val="NoSpacing"/>
              <w:rPr>
                <w:rFonts w:ascii="Arial" w:eastAsia="Arial" w:hAnsi="Arial" w:cs="Arial"/>
              </w:rPr>
            </w:pPr>
            <w:r w:rsidRPr="027C1B45">
              <w:rPr>
                <w:rFonts w:ascii="Arial" w:eastAsia="Arial" w:hAnsi="Arial" w:cs="Arial"/>
              </w:rPr>
              <w:t xml:space="preserve">By this point the students </w:t>
            </w:r>
            <w:r w:rsidR="2BFD8BD8" w:rsidRPr="027C1B45">
              <w:rPr>
                <w:rFonts w:ascii="Arial" w:eastAsia="Arial" w:hAnsi="Arial" w:cs="Arial"/>
              </w:rPr>
              <w:t>should be beginning to realise that a lot of people share the same skills, but it’s being able to identify and showcase these that might separate one person from another within a HE application or job interview.</w:t>
            </w:r>
          </w:p>
          <w:p w14:paraId="551C6821" w14:textId="51201A24" w:rsidR="00F918C2" w:rsidRPr="00EB7B33" w:rsidRDefault="00F918C2" w:rsidP="6D4DBD96">
            <w:pPr>
              <w:pStyle w:val="NoSpacing"/>
              <w:rPr>
                <w:rFonts w:ascii="Arial" w:eastAsia="Arial" w:hAnsi="Arial" w:cs="Arial"/>
              </w:rPr>
            </w:pPr>
          </w:p>
        </w:tc>
        <w:tc>
          <w:tcPr>
            <w:tcW w:w="1985" w:type="dxa"/>
            <w:vAlign w:val="center"/>
          </w:tcPr>
          <w:p w14:paraId="3DD39866" w14:textId="3F4948BD" w:rsidR="00F918C2" w:rsidRPr="00EB7B33" w:rsidRDefault="00F918C2" w:rsidP="00F918C2">
            <w:pPr>
              <w:pStyle w:val="NoSpacing"/>
              <w:jc w:val="center"/>
              <w:rPr>
                <w:rFonts w:ascii="Arial" w:eastAsia="Arial" w:hAnsi="Arial" w:cs="Arial"/>
              </w:rPr>
            </w:pPr>
            <w:r w:rsidRPr="00EB7B33">
              <w:rPr>
                <w:rFonts w:ascii="Arial" w:eastAsia="Arial" w:hAnsi="Arial" w:cs="Arial"/>
              </w:rPr>
              <w:t>PowerPoint slide 14</w:t>
            </w:r>
          </w:p>
        </w:tc>
        <w:tc>
          <w:tcPr>
            <w:tcW w:w="1388" w:type="dxa"/>
            <w:vAlign w:val="center"/>
          </w:tcPr>
          <w:p w14:paraId="798A55CC" w14:textId="577F24A8" w:rsidR="00F918C2" w:rsidRPr="00EB7B33" w:rsidRDefault="7FAC49D7" w:rsidP="00F918C2">
            <w:pPr>
              <w:pStyle w:val="NoSpacing"/>
              <w:jc w:val="center"/>
              <w:rPr>
                <w:rFonts w:ascii="Arial" w:eastAsia="Arial" w:hAnsi="Arial" w:cs="Arial"/>
              </w:rPr>
            </w:pPr>
            <w:r w:rsidRPr="027C1B45">
              <w:rPr>
                <w:rFonts w:ascii="Arial" w:eastAsia="Arial" w:hAnsi="Arial" w:cs="Arial"/>
              </w:rPr>
              <w:t>2</w:t>
            </w:r>
            <w:r w:rsidR="65DF11D8" w:rsidRPr="027C1B45">
              <w:rPr>
                <w:rFonts w:ascii="Arial" w:eastAsia="Arial" w:hAnsi="Arial" w:cs="Arial"/>
              </w:rPr>
              <w:t xml:space="preserve"> minutes</w:t>
            </w:r>
          </w:p>
        </w:tc>
      </w:tr>
      <w:tr w:rsidR="00F918C2" w:rsidRPr="00EB7B33" w14:paraId="16A5BAE6" w14:textId="77777777" w:rsidTr="027C1B45">
        <w:trPr>
          <w:trHeight w:val="1275"/>
        </w:trPr>
        <w:tc>
          <w:tcPr>
            <w:tcW w:w="795" w:type="dxa"/>
            <w:vAlign w:val="center"/>
          </w:tcPr>
          <w:p w14:paraId="00CAFEB0" w14:textId="62FD87BC" w:rsidR="00F918C2" w:rsidRPr="00EB7B33" w:rsidRDefault="00F918C2" w:rsidP="00F918C2">
            <w:pPr>
              <w:pStyle w:val="NoSpacing"/>
              <w:rPr>
                <w:rFonts w:ascii="Arial" w:eastAsia="Arial" w:hAnsi="Arial" w:cs="Arial"/>
              </w:rPr>
            </w:pPr>
            <w:r w:rsidRPr="00EB7B33">
              <w:rPr>
                <w:rFonts w:ascii="Arial" w:eastAsia="Arial" w:hAnsi="Arial" w:cs="Arial"/>
              </w:rPr>
              <w:t>11</w:t>
            </w:r>
          </w:p>
        </w:tc>
        <w:tc>
          <w:tcPr>
            <w:tcW w:w="5012" w:type="dxa"/>
            <w:vAlign w:val="center"/>
          </w:tcPr>
          <w:p w14:paraId="49719341" w14:textId="79E39B46" w:rsidR="00F918C2" w:rsidRPr="00EB7B33" w:rsidRDefault="00A173C4" w:rsidP="00F918C2">
            <w:pPr>
              <w:pStyle w:val="NoSpacing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Identifying our skills</w:t>
            </w:r>
          </w:p>
          <w:p w14:paraId="7D7079CF" w14:textId="77777777" w:rsidR="00F918C2" w:rsidRDefault="00F918C2" w:rsidP="00F918C2">
            <w:pPr>
              <w:pStyle w:val="NoSpacing"/>
              <w:rPr>
                <w:rFonts w:ascii="Arial" w:eastAsia="Arial" w:hAnsi="Arial" w:cs="Arial"/>
                <w:b/>
                <w:bCs/>
              </w:rPr>
            </w:pPr>
          </w:p>
          <w:p w14:paraId="50333BB0" w14:textId="5886616A" w:rsidR="003C7F23" w:rsidRPr="001A0411" w:rsidRDefault="009B1D83" w:rsidP="00F918C2">
            <w:pPr>
              <w:pStyle w:val="NoSpacing"/>
              <w:rPr>
                <w:rFonts w:ascii="Arial" w:eastAsia="Arial" w:hAnsi="Arial" w:cs="Arial"/>
                <w:color w:val="7030A0"/>
              </w:rPr>
            </w:pPr>
            <w:r w:rsidRPr="001A0411">
              <w:rPr>
                <w:rFonts w:ascii="Arial" w:eastAsia="Arial" w:hAnsi="Arial" w:cs="Arial"/>
                <w:color w:val="7030A0"/>
              </w:rPr>
              <w:t>Read the bullet points on the slide.</w:t>
            </w:r>
          </w:p>
          <w:p w14:paraId="51CD77C2" w14:textId="77777777" w:rsidR="009B1D83" w:rsidRPr="001A0411" w:rsidRDefault="009B1D83" w:rsidP="00F918C2">
            <w:pPr>
              <w:pStyle w:val="NoSpacing"/>
              <w:rPr>
                <w:rFonts w:ascii="Arial" w:eastAsia="Arial" w:hAnsi="Arial" w:cs="Arial"/>
                <w:color w:val="7030A0"/>
              </w:rPr>
            </w:pPr>
          </w:p>
          <w:p w14:paraId="66D3DCBC" w14:textId="6E218549" w:rsidR="009B1D83" w:rsidRPr="001A0411" w:rsidRDefault="20498123" w:rsidP="00F918C2">
            <w:pPr>
              <w:pStyle w:val="NoSpacing"/>
              <w:rPr>
                <w:rFonts w:ascii="Arial" w:eastAsia="Arial" w:hAnsi="Arial" w:cs="Arial"/>
                <w:color w:val="7030A0"/>
              </w:rPr>
            </w:pPr>
            <w:r w:rsidRPr="6D4DBD96">
              <w:rPr>
                <w:rFonts w:ascii="Arial" w:eastAsia="Arial" w:hAnsi="Arial" w:cs="Arial"/>
                <w:color w:val="7030A0"/>
              </w:rPr>
              <w:t>Ask the group</w:t>
            </w:r>
            <w:r w:rsidR="145D42FF" w:rsidRPr="6D4DBD96">
              <w:rPr>
                <w:rFonts w:ascii="Arial" w:eastAsia="Arial" w:hAnsi="Arial" w:cs="Arial"/>
                <w:color w:val="7030A0"/>
              </w:rPr>
              <w:t xml:space="preserve"> what would make an employer/</w:t>
            </w:r>
            <w:r w:rsidR="1A6B2497" w:rsidRPr="6D4DBD96">
              <w:rPr>
                <w:rFonts w:ascii="Arial" w:eastAsia="Arial" w:hAnsi="Arial" w:cs="Arial"/>
                <w:color w:val="7030A0"/>
              </w:rPr>
              <w:t>admissions department choose them over their friend</w:t>
            </w:r>
            <w:r w:rsidR="1C5A0F97" w:rsidRPr="6D4DBD96">
              <w:rPr>
                <w:rFonts w:ascii="Arial" w:eastAsia="Arial" w:hAnsi="Arial" w:cs="Arial"/>
                <w:color w:val="7030A0"/>
              </w:rPr>
              <w:t>?</w:t>
            </w:r>
          </w:p>
          <w:p w14:paraId="51284AD7" w14:textId="77777777" w:rsidR="008C52F9" w:rsidRPr="001A0411" w:rsidRDefault="008C52F9" w:rsidP="00F918C2">
            <w:pPr>
              <w:pStyle w:val="NoSpacing"/>
              <w:rPr>
                <w:rFonts w:ascii="Arial" w:eastAsia="Arial" w:hAnsi="Arial" w:cs="Arial"/>
                <w:color w:val="7030A0"/>
              </w:rPr>
            </w:pPr>
          </w:p>
          <w:p w14:paraId="572F6A09" w14:textId="1144967F" w:rsidR="008C52F9" w:rsidRPr="001A0411" w:rsidRDefault="008C52F9" w:rsidP="00F918C2">
            <w:pPr>
              <w:pStyle w:val="NoSpacing"/>
              <w:rPr>
                <w:rFonts w:ascii="Arial" w:eastAsia="Arial" w:hAnsi="Arial" w:cs="Arial"/>
                <w:color w:val="7030A0"/>
              </w:rPr>
            </w:pPr>
            <w:r w:rsidRPr="001A0411">
              <w:rPr>
                <w:rFonts w:ascii="Arial" w:eastAsia="Arial" w:hAnsi="Arial" w:cs="Arial"/>
                <w:color w:val="7030A0"/>
              </w:rPr>
              <w:t>Use the clicker to reveal the answer ‘being able to sell yourse</w:t>
            </w:r>
            <w:r w:rsidR="001A0411" w:rsidRPr="001A0411">
              <w:rPr>
                <w:rFonts w:ascii="Arial" w:eastAsia="Arial" w:hAnsi="Arial" w:cs="Arial"/>
                <w:color w:val="7030A0"/>
              </w:rPr>
              <w:t xml:space="preserve">lf’. </w:t>
            </w:r>
          </w:p>
          <w:p w14:paraId="6EF36017" w14:textId="2159218D" w:rsidR="001A0411" w:rsidRDefault="001A0411" w:rsidP="00F918C2">
            <w:pPr>
              <w:pStyle w:val="NoSpacing"/>
              <w:rPr>
                <w:rFonts w:ascii="Arial" w:eastAsia="Arial" w:hAnsi="Arial" w:cs="Arial"/>
              </w:rPr>
            </w:pPr>
          </w:p>
          <w:p w14:paraId="06996016" w14:textId="6461DAD2" w:rsidR="00F918C2" w:rsidRPr="00EB7B33" w:rsidRDefault="6B0FA41F" w:rsidP="6D4DBD96">
            <w:pPr>
              <w:pStyle w:val="NoSpacing"/>
              <w:rPr>
                <w:rFonts w:ascii="Arial" w:eastAsia="Arial" w:hAnsi="Arial" w:cs="Arial"/>
                <w:color w:val="00B0F0"/>
              </w:rPr>
            </w:pPr>
            <w:r w:rsidRPr="027C1B45">
              <w:rPr>
                <w:rFonts w:ascii="Arial" w:eastAsia="Arial" w:hAnsi="Arial" w:cs="Arial"/>
              </w:rPr>
              <w:t>Reiterate the point that students need to be able to sell/advertise themselves (skills/qualities)</w:t>
            </w:r>
            <w:r w:rsidR="769316D1" w:rsidRPr="027C1B45">
              <w:rPr>
                <w:rFonts w:ascii="Arial" w:eastAsia="Arial" w:hAnsi="Arial" w:cs="Arial"/>
              </w:rPr>
              <w:t xml:space="preserve"> to show that they are strong candidates for</w:t>
            </w:r>
            <w:r w:rsidR="378F71EB" w:rsidRPr="027C1B45">
              <w:rPr>
                <w:rFonts w:ascii="Arial" w:eastAsia="Arial" w:hAnsi="Arial" w:cs="Arial"/>
              </w:rPr>
              <w:t xml:space="preserve"> the job/course they are applying for.</w:t>
            </w:r>
          </w:p>
        </w:tc>
        <w:tc>
          <w:tcPr>
            <w:tcW w:w="1985" w:type="dxa"/>
            <w:vAlign w:val="center"/>
          </w:tcPr>
          <w:p w14:paraId="4507DDAC" w14:textId="0B9D2645" w:rsidR="00F918C2" w:rsidRPr="00EB7B33" w:rsidRDefault="00F918C2" w:rsidP="00F918C2">
            <w:pPr>
              <w:pStyle w:val="NoSpacing"/>
              <w:jc w:val="center"/>
              <w:rPr>
                <w:rFonts w:ascii="Arial" w:eastAsia="Arial" w:hAnsi="Arial" w:cs="Arial"/>
              </w:rPr>
            </w:pPr>
            <w:r w:rsidRPr="00EB7B33">
              <w:rPr>
                <w:rFonts w:ascii="Arial" w:eastAsia="Arial" w:hAnsi="Arial" w:cs="Arial"/>
              </w:rPr>
              <w:t>PowerPoint slide 15</w:t>
            </w:r>
          </w:p>
        </w:tc>
        <w:tc>
          <w:tcPr>
            <w:tcW w:w="1388" w:type="dxa"/>
            <w:vAlign w:val="center"/>
          </w:tcPr>
          <w:p w14:paraId="59CFDEDD" w14:textId="78408EB6" w:rsidR="00F918C2" w:rsidRPr="00EB7B33" w:rsidRDefault="26FFB20E" w:rsidP="00F918C2">
            <w:pPr>
              <w:pStyle w:val="NoSpacing"/>
              <w:jc w:val="center"/>
              <w:rPr>
                <w:rFonts w:ascii="Arial" w:eastAsia="Arial" w:hAnsi="Arial" w:cs="Arial"/>
              </w:rPr>
            </w:pPr>
            <w:r w:rsidRPr="027C1B45">
              <w:rPr>
                <w:rFonts w:ascii="Arial" w:eastAsia="Arial" w:hAnsi="Arial" w:cs="Arial"/>
              </w:rPr>
              <w:t>2</w:t>
            </w:r>
            <w:r w:rsidR="65DF11D8" w:rsidRPr="027C1B45">
              <w:rPr>
                <w:rFonts w:ascii="Arial" w:eastAsia="Arial" w:hAnsi="Arial" w:cs="Arial"/>
              </w:rPr>
              <w:t xml:space="preserve"> minutes</w:t>
            </w:r>
          </w:p>
        </w:tc>
      </w:tr>
      <w:tr w:rsidR="00F918C2" w:rsidRPr="00EB7B33" w14:paraId="5B070103" w14:textId="77777777" w:rsidTr="027C1B45">
        <w:trPr>
          <w:trHeight w:val="1275"/>
        </w:trPr>
        <w:tc>
          <w:tcPr>
            <w:tcW w:w="795" w:type="dxa"/>
            <w:vAlign w:val="center"/>
          </w:tcPr>
          <w:p w14:paraId="16399E99" w14:textId="2E831E4B" w:rsidR="00F918C2" w:rsidRPr="00EB7B33" w:rsidRDefault="00F918C2" w:rsidP="00F918C2">
            <w:pPr>
              <w:pStyle w:val="NoSpacing"/>
              <w:rPr>
                <w:rFonts w:ascii="Arial" w:eastAsia="Arial" w:hAnsi="Arial" w:cs="Arial"/>
              </w:rPr>
            </w:pPr>
            <w:r w:rsidRPr="00EB7B33">
              <w:rPr>
                <w:rFonts w:ascii="Arial" w:eastAsia="Arial" w:hAnsi="Arial" w:cs="Arial"/>
              </w:rPr>
              <w:t>12</w:t>
            </w:r>
          </w:p>
        </w:tc>
        <w:tc>
          <w:tcPr>
            <w:tcW w:w="5012" w:type="dxa"/>
            <w:vAlign w:val="center"/>
          </w:tcPr>
          <w:p w14:paraId="2956974A" w14:textId="7F9D9735" w:rsidR="00F918C2" w:rsidRPr="00EB7B33" w:rsidRDefault="00FC64D7" w:rsidP="00F918C2">
            <w:pPr>
              <w:pStyle w:val="NoSpacing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What do these three people have in common?</w:t>
            </w:r>
          </w:p>
          <w:p w14:paraId="0C00A93C" w14:textId="77777777" w:rsidR="00F918C2" w:rsidRPr="00EB7B33" w:rsidRDefault="00F918C2" w:rsidP="00F918C2">
            <w:pPr>
              <w:pStyle w:val="NoSpacing"/>
              <w:rPr>
                <w:rFonts w:ascii="Arial" w:eastAsia="Arial" w:hAnsi="Arial" w:cs="Arial"/>
                <w:b/>
                <w:bCs/>
              </w:rPr>
            </w:pPr>
          </w:p>
          <w:p w14:paraId="2C244E04" w14:textId="31A3E0EC" w:rsidR="006070D3" w:rsidRDefault="1D4F60B4" w:rsidP="006070D3">
            <w:pPr>
              <w:pStyle w:val="NoSpacing"/>
              <w:rPr>
                <w:rFonts w:ascii="Arial" w:eastAsia="Arial" w:hAnsi="Arial" w:cs="Arial"/>
                <w:color w:val="00B0F0"/>
              </w:rPr>
            </w:pPr>
            <w:r w:rsidRPr="6D4DBD96">
              <w:rPr>
                <w:rFonts w:ascii="Arial" w:eastAsia="Arial" w:hAnsi="Arial" w:cs="Arial"/>
                <w:color w:val="7030A0"/>
                <w:rPrChange w:id="22" w:author="STEWART-CROSS, LOUISE" w:date="2023-08-22T14:03:00Z">
                  <w:rPr>
                    <w:rFonts w:ascii="Arial" w:eastAsia="Arial" w:hAnsi="Arial" w:cs="Arial"/>
                    <w:color w:val="00B0F0"/>
                  </w:rPr>
                </w:rPrChange>
              </w:rPr>
              <w:t>Ask the students the question and wait for answers/ideas.</w:t>
            </w:r>
          </w:p>
          <w:p w14:paraId="56266E22" w14:textId="77777777" w:rsidR="006070D3" w:rsidRDefault="006070D3" w:rsidP="006070D3">
            <w:pPr>
              <w:pStyle w:val="NoSpacing"/>
              <w:rPr>
                <w:rFonts w:ascii="Arial" w:eastAsia="Arial" w:hAnsi="Arial" w:cs="Arial"/>
                <w:color w:val="00B0F0"/>
              </w:rPr>
            </w:pPr>
          </w:p>
          <w:p w14:paraId="3190DE55" w14:textId="21426B0F" w:rsidR="006070D3" w:rsidRPr="006070D3" w:rsidRDefault="274E1A68" w:rsidP="006070D3">
            <w:pPr>
              <w:pStyle w:val="NoSpacing"/>
              <w:rPr>
                <w:rFonts w:ascii="Arial" w:eastAsia="Arial" w:hAnsi="Arial" w:cs="Arial"/>
                <w:color w:val="7030A0"/>
              </w:rPr>
            </w:pPr>
            <w:r w:rsidRPr="6D4DBD96">
              <w:rPr>
                <w:rFonts w:ascii="Arial" w:eastAsia="Arial" w:hAnsi="Arial" w:cs="Arial"/>
                <w:color w:val="7030A0"/>
              </w:rPr>
              <w:t>Click to reveal the answer</w:t>
            </w:r>
            <w:r w:rsidR="1D9C76F7" w:rsidRPr="6D4DBD96">
              <w:rPr>
                <w:rFonts w:ascii="Arial" w:eastAsia="Arial" w:hAnsi="Arial" w:cs="Arial"/>
                <w:color w:val="7030A0"/>
              </w:rPr>
              <w:t>: Maths skills.</w:t>
            </w:r>
          </w:p>
          <w:p w14:paraId="30E764EF" w14:textId="77777777" w:rsidR="006070D3" w:rsidRPr="006070D3" w:rsidRDefault="006070D3" w:rsidP="006070D3">
            <w:pPr>
              <w:pStyle w:val="NoSpacing"/>
              <w:rPr>
                <w:rFonts w:ascii="Arial" w:eastAsia="Arial" w:hAnsi="Arial" w:cs="Arial"/>
                <w:color w:val="00B0F0"/>
              </w:rPr>
            </w:pPr>
          </w:p>
          <w:p w14:paraId="10954B94" w14:textId="563D93B8" w:rsidR="005A05DF" w:rsidRDefault="1AA3AA76" w:rsidP="006070D3">
            <w:pPr>
              <w:pStyle w:val="NoSpacing"/>
              <w:rPr>
                <w:rFonts w:ascii="Arial" w:eastAsia="Arial" w:hAnsi="Arial" w:cs="Arial"/>
                <w:color w:val="7030A0"/>
              </w:rPr>
            </w:pPr>
            <w:r w:rsidRPr="027C1B45">
              <w:rPr>
                <w:rFonts w:ascii="Arial" w:eastAsia="Arial" w:hAnsi="Arial" w:cs="Arial"/>
                <w:color w:val="7030A0"/>
              </w:rPr>
              <w:lastRenderedPageBreak/>
              <w:t xml:space="preserve">Explain how Maths skills are used within </w:t>
            </w:r>
            <w:proofErr w:type="gramStart"/>
            <w:r w:rsidRPr="027C1B45">
              <w:rPr>
                <w:rFonts w:ascii="Arial" w:eastAsia="Arial" w:hAnsi="Arial" w:cs="Arial"/>
                <w:color w:val="7030A0"/>
              </w:rPr>
              <w:t>all of</w:t>
            </w:r>
            <w:proofErr w:type="gramEnd"/>
            <w:r w:rsidRPr="027C1B45">
              <w:rPr>
                <w:rFonts w:ascii="Arial" w:eastAsia="Arial" w:hAnsi="Arial" w:cs="Arial"/>
                <w:color w:val="7030A0"/>
              </w:rPr>
              <w:t xml:space="preserve"> these roles</w:t>
            </w:r>
            <w:r w:rsidR="11DE6DE8" w:rsidRPr="027C1B45">
              <w:rPr>
                <w:rFonts w:ascii="Arial" w:eastAsia="Arial" w:hAnsi="Arial" w:cs="Arial"/>
                <w:color w:val="7030A0"/>
              </w:rPr>
              <w:t>.</w:t>
            </w:r>
          </w:p>
          <w:p w14:paraId="7697D657" w14:textId="77777777" w:rsidR="00115984" w:rsidRDefault="00115984" w:rsidP="006070D3">
            <w:pPr>
              <w:pStyle w:val="NoSpacing"/>
              <w:rPr>
                <w:rFonts w:ascii="Arial" w:eastAsia="Arial" w:hAnsi="Arial" w:cs="Arial"/>
                <w:color w:val="7030A0"/>
              </w:rPr>
            </w:pPr>
          </w:p>
          <w:p w14:paraId="466A7AC7" w14:textId="2D1A13C4" w:rsidR="00115984" w:rsidRPr="00115984" w:rsidRDefault="7A1C1C45" w:rsidP="006070D3">
            <w:pPr>
              <w:pStyle w:val="NoSpacing"/>
              <w:rPr>
                <w:rFonts w:ascii="Arial" w:eastAsia="Arial" w:hAnsi="Arial" w:cs="Arial"/>
              </w:rPr>
            </w:pPr>
            <w:r w:rsidRPr="6D4DBD96">
              <w:rPr>
                <w:rFonts w:ascii="Arial" w:eastAsia="Arial" w:hAnsi="Arial" w:cs="Arial"/>
              </w:rPr>
              <w:t>Some examples:</w:t>
            </w:r>
          </w:p>
          <w:p w14:paraId="3D07A8F5" w14:textId="33978E6B" w:rsidR="005A05DF" w:rsidRPr="00115984" w:rsidRDefault="1D9C76F7" w:rsidP="6D4DBD96">
            <w:pPr>
              <w:pStyle w:val="NoSpacing"/>
              <w:numPr>
                <w:ilvl w:val="0"/>
                <w:numId w:val="24"/>
              </w:numPr>
              <w:rPr>
                <w:rFonts w:ascii="Arial" w:eastAsia="Arial" w:hAnsi="Arial" w:cs="Arial"/>
              </w:rPr>
            </w:pPr>
            <w:r w:rsidRPr="6D4DBD96">
              <w:rPr>
                <w:rFonts w:ascii="Arial" w:eastAsia="Arial" w:hAnsi="Arial" w:cs="Arial"/>
              </w:rPr>
              <w:t>A snooker player</w:t>
            </w:r>
            <w:r w:rsidR="274E1A68" w:rsidRPr="6D4DBD96">
              <w:rPr>
                <w:rFonts w:ascii="Arial" w:eastAsia="Arial" w:hAnsi="Arial" w:cs="Arial"/>
              </w:rPr>
              <w:t xml:space="preserve"> calculate</w:t>
            </w:r>
            <w:r w:rsidRPr="6D4DBD96">
              <w:rPr>
                <w:rFonts w:ascii="Arial" w:eastAsia="Arial" w:hAnsi="Arial" w:cs="Arial"/>
              </w:rPr>
              <w:t>s</w:t>
            </w:r>
            <w:r w:rsidR="274E1A68" w:rsidRPr="6D4DBD96">
              <w:rPr>
                <w:rFonts w:ascii="Arial" w:eastAsia="Arial" w:hAnsi="Arial" w:cs="Arial"/>
              </w:rPr>
              <w:t>/estimate</w:t>
            </w:r>
            <w:r w:rsidRPr="6D4DBD96">
              <w:rPr>
                <w:rFonts w:ascii="Arial" w:eastAsia="Arial" w:hAnsi="Arial" w:cs="Arial"/>
              </w:rPr>
              <w:t>s</w:t>
            </w:r>
            <w:r w:rsidR="274E1A68" w:rsidRPr="6D4DBD96">
              <w:rPr>
                <w:rFonts w:ascii="Arial" w:eastAsia="Arial" w:hAnsi="Arial" w:cs="Arial"/>
              </w:rPr>
              <w:t xml:space="preserve"> </w:t>
            </w:r>
            <w:r w:rsidRPr="6D4DBD96">
              <w:rPr>
                <w:rFonts w:ascii="Arial" w:eastAsia="Arial" w:hAnsi="Arial" w:cs="Arial"/>
              </w:rPr>
              <w:t>angles</w:t>
            </w:r>
            <w:r w:rsidR="274E1A68" w:rsidRPr="6D4DBD96">
              <w:rPr>
                <w:rFonts w:ascii="Arial" w:eastAsia="Arial" w:hAnsi="Arial" w:cs="Arial"/>
              </w:rPr>
              <w:t xml:space="preserve"> needed to </w:t>
            </w:r>
            <w:r w:rsidRPr="6D4DBD96">
              <w:rPr>
                <w:rFonts w:ascii="Arial" w:eastAsia="Arial" w:hAnsi="Arial" w:cs="Arial"/>
              </w:rPr>
              <w:t xml:space="preserve">pot a ball </w:t>
            </w:r>
            <w:r w:rsidR="1893CB79" w:rsidRPr="6D4DBD96">
              <w:rPr>
                <w:rFonts w:ascii="Arial" w:eastAsia="Arial" w:hAnsi="Arial" w:cs="Arial"/>
              </w:rPr>
              <w:t>and score the most points in the shortest time possible (Ne</w:t>
            </w:r>
            <w:r w:rsidR="120AC5CA" w:rsidRPr="6D4DBD96">
              <w:rPr>
                <w:rFonts w:ascii="Arial" w:eastAsia="Arial" w:hAnsi="Arial" w:cs="Arial"/>
              </w:rPr>
              <w:t>wton'</w:t>
            </w:r>
            <w:r w:rsidR="1893CB79" w:rsidRPr="6D4DBD96">
              <w:rPr>
                <w:rFonts w:ascii="Arial" w:eastAsia="Arial" w:hAnsi="Arial" w:cs="Arial"/>
              </w:rPr>
              <w:t>s Law!)</w:t>
            </w:r>
            <w:r w:rsidR="274E1A68" w:rsidRPr="6D4DBD96">
              <w:rPr>
                <w:rFonts w:ascii="Arial" w:eastAsia="Arial" w:hAnsi="Arial" w:cs="Arial"/>
              </w:rPr>
              <w:t>.</w:t>
            </w:r>
          </w:p>
          <w:p w14:paraId="253CC50D" w14:textId="1FBAC0C9" w:rsidR="005A05DF" w:rsidRPr="00115984" w:rsidRDefault="274E1A68" w:rsidP="6D4DBD96">
            <w:pPr>
              <w:pStyle w:val="NoSpacing"/>
              <w:numPr>
                <w:ilvl w:val="0"/>
                <w:numId w:val="24"/>
              </w:numPr>
              <w:rPr>
                <w:ins w:id="23" w:author="STEWART-CROSS, LOUISE" w:date="2023-08-22T16:14:00Z"/>
                <w:rFonts w:ascii="Arial" w:eastAsia="Arial" w:hAnsi="Arial" w:cs="Arial"/>
              </w:rPr>
            </w:pPr>
            <w:r w:rsidRPr="6D4DBD96">
              <w:rPr>
                <w:rFonts w:ascii="Arial" w:eastAsia="Arial" w:hAnsi="Arial" w:cs="Arial"/>
              </w:rPr>
              <w:t>A construction worker uses maths such as Pythagoras</w:t>
            </w:r>
            <w:r w:rsidR="5690B9DE" w:rsidRPr="6D4DBD96">
              <w:rPr>
                <w:rFonts w:ascii="Arial" w:eastAsia="Arial" w:hAnsi="Arial" w:cs="Arial"/>
              </w:rPr>
              <w:t>’</w:t>
            </w:r>
            <w:r w:rsidRPr="6D4DBD96">
              <w:rPr>
                <w:rFonts w:ascii="Arial" w:eastAsia="Arial" w:hAnsi="Arial" w:cs="Arial"/>
              </w:rPr>
              <w:t xml:space="preserve"> theorem and trigonometry to work out </w:t>
            </w:r>
            <w:r w:rsidR="5C150318" w:rsidRPr="6D4DBD96">
              <w:rPr>
                <w:rFonts w:ascii="Arial" w:eastAsia="Arial" w:hAnsi="Arial" w:cs="Arial"/>
              </w:rPr>
              <w:t>where</w:t>
            </w:r>
            <w:r w:rsidRPr="6D4DBD96">
              <w:rPr>
                <w:rFonts w:ascii="Arial" w:eastAsia="Arial" w:hAnsi="Arial" w:cs="Arial"/>
              </w:rPr>
              <w:t xml:space="preserve"> they</w:t>
            </w:r>
            <w:r w:rsidR="60A088D3" w:rsidRPr="6D4DBD96">
              <w:rPr>
                <w:rFonts w:ascii="Arial" w:eastAsia="Arial" w:hAnsi="Arial" w:cs="Arial"/>
              </w:rPr>
              <w:t xml:space="preserve"> may need to position equipment safely during construction of a </w:t>
            </w:r>
            <w:r w:rsidR="257F423E" w:rsidRPr="6D4DBD96">
              <w:rPr>
                <w:rFonts w:ascii="Arial" w:eastAsia="Arial" w:hAnsi="Arial" w:cs="Arial"/>
              </w:rPr>
              <w:t>building</w:t>
            </w:r>
            <w:r w:rsidR="60A088D3" w:rsidRPr="6D4DBD96">
              <w:rPr>
                <w:rFonts w:ascii="Arial" w:eastAsia="Arial" w:hAnsi="Arial" w:cs="Arial"/>
              </w:rPr>
              <w:t xml:space="preserve">, as well as what might be the strongest/safest </w:t>
            </w:r>
            <w:r w:rsidR="47A3501F" w:rsidRPr="6D4DBD96">
              <w:rPr>
                <w:rFonts w:ascii="Arial" w:eastAsia="Arial" w:hAnsi="Arial" w:cs="Arial"/>
              </w:rPr>
              <w:t>joints/shapes to build in</w:t>
            </w:r>
            <w:r w:rsidRPr="6D4DBD96">
              <w:rPr>
                <w:rFonts w:ascii="Arial" w:eastAsia="Arial" w:hAnsi="Arial" w:cs="Arial"/>
              </w:rPr>
              <w:t xml:space="preserve">. </w:t>
            </w:r>
          </w:p>
          <w:p w14:paraId="3B8604E3" w14:textId="61CC8A18" w:rsidR="00F918C2" w:rsidRPr="00CF28D6" w:rsidRDefault="41E20421" w:rsidP="6D4DBD96">
            <w:pPr>
              <w:pStyle w:val="NoSpacing"/>
              <w:numPr>
                <w:ilvl w:val="0"/>
                <w:numId w:val="24"/>
              </w:numPr>
              <w:rPr>
                <w:rFonts w:ascii="Arial" w:eastAsia="Arial" w:hAnsi="Arial" w:cs="Arial"/>
              </w:rPr>
            </w:pPr>
            <w:r w:rsidRPr="027C1B45">
              <w:rPr>
                <w:rFonts w:ascii="Arial" w:eastAsia="Arial" w:hAnsi="Arial" w:cs="Arial"/>
              </w:rPr>
              <w:t xml:space="preserve">A teacher </w:t>
            </w:r>
            <w:proofErr w:type="gramStart"/>
            <w:r w:rsidRPr="027C1B45">
              <w:rPr>
                <w:rFonts w:ascii="Arial" w:eastAsia="Arial" w:hAnsi="Arial" w:cs="Arial"/>
              </w:rPr>
              <w:t>has to</w:t>
            </w:r>
            <w:proofErr w:type="gramEnd"/>
            <w:r w:rsidRPr="027C1B45">
              <w:rPr>
                <w:rFonts w:ascii="Arial" w:eastAsia="Arial" w:hAnsi="Arial" w:cs="Arial"/>
              </w:rPr>
              <w:t xml:space="preserve"> count up marks</w:t>
            </w:r>
            <w:r w:rsidR="14F719CC" w:rsidRPr="027C1B45">
              <w:rPr>
                <w:rFonts w:ascii="Arial" w:eastAsia="Arial" w:hAnsi="Arial" w:cs="Arial"/>
              </w:rPr>
              <w:t xml:space="preserve">, </w:t>
            </w:r>
            <w:r w:rsidRPr="027C1B45">
              <w:rPr>
                <w:rFonts w:ascii="Arial" w:eastAsia="Arial" w:hAnsi="Arial" w:cs="Arial"/>
              </w:rPr>
              <w:t>calculat</w:t>
            </w:r>
            <w:r w:rsidR="1AA3AA76" w:rsidRPr="027C1B45">
              <w:rPr>
                <w:rFonts w:ascii="Arial" w:eastAsia="Arial" w:hAnsi="Arial" w:cs="Arial"/>
              </w:rPr>
              <w:t>e</w:t>
            </w:r>
            <w:r w:rsidRPr="027C1B45">
              <w:rPr>
                <w:rFonts w:ascii="Arial" w:eastAsia="Arial" w:hAnsi="Arial" w:cs="Arial"/>
              </w:rPr>
              <w:t xml:space="preserve"> averages</w:t>
            </w:r>
            <w:r w:rsidR="4B194ACE" w:rsidRPr="027C1B45">
              <w:rPr>
                <w:rFonts w:ascii="Arial" w:eastAsia="Arial" w:hAnsi="Arial" w:cs="Arial"/>
              </w:rPr>
              <w:t>, analys</w:t>
            </w:r>
            <w:r w:rsidR="1AA3AA76" w:rsidRPr="027C1B45">
              <w:rPr>
                <w:rFonts w:ascii="Arial" w:eastAsia="Arial" w:hAnsi="Arial" w:cs="Arial"/>
              </w:rPr>
              <w:t>e</w:t>
            </w:r>
            <w:r w:rsidR="4B194ACE" w:rsidRPr="027C1B45">
              <w:rPr>
                <w:rFonts w:ascii="Arial" w:eastAsia="Arial" w:hAnsi="Arial" w:cs="Arial"/>
              </w:rPr>
              <w:t xml:space="preserve"> data trends</w:t>
            </w:r>
            <w:r w:rsidR="11DE6DE8" w:rsidRPr="027C1B45">
              <w:rPr>
                <w:rFonts w:ascii="Arial" w:eastAsia="Arial" w:hAnsi="Arial" w:cs="Arial"/>
              </w:rPr>
              <w:t>, and also be able to</w:t>
            </w:r>
            <w:r w:rsidRPr="027C1B45">
              <w:rPr>
                <w:rFonts w:ascii="Arial" w:eastAsia="Arial" w:hAnsi="Arial" w:cs="Arial"/>
              </w:rPr>
              <w:t xml:space="preserve"> teach </w:t>
            </w:r>
            <w:r w:rsidR="11DE6DE8" w:rsidRPr="027C1B45">
              <w:rPr>
                <w:rFonts w:ascii="Arial" w:eastAsia="Arial" w:hAnsi="Arial" w:cs="Arial"/>
              </w:rPr>
              <w:t>Maths!</w:t>
            </w:r>
          </w:p>
        </w:tc>
        <w:tc>
          <w:tcPr>
            <w:tcW w:w="1985" w:type="dxa"/>
            <w:vAlign w:val="center"/>
          </w:tcPr>
          <w:p w14:paraId="1F763FE0" w14:textId="004E3FCE" w:rsidR="00F918C2" w:rsidRPr="00EB7B33" w:rsidRDefault="00F918C2" w:rsidP="00F918C2">
            <w:pPr>
              <w:pStyle w:val="NoSpacing"/>
              <w:jc w:val="center"/>
              <w:rPr>
                <w:rFonts w:ascii="Arial" w:eastAsia="Arial" w:hAnsi="Arial" w:cs="Arial"/>
              </w:rPr>
            </w:pPr>
            <w:r w:rsidRPr="00EB7B33">
              <w:rPr>
                <w:rFonts w:ascii="Arial" w:eastAsia="Arial" w:hAnsi="Arial" w:cs="Arial"/>
              </w:rPr>
              <w:lastRenderedPageBreak/>
              <w:t>PowerPoint slide 16</w:t>
            </w:r>
          </w:p>
        </w:tc>
        <w:tc>
          <w:tcPr>
            <w:tcW w:w="1388" w:type="dxa"/>
            <w:vAlign w:val="center"/>
          </w:tcPr>
          <w:p w14:paraId="167D2BD3" w14:textId="1742EDEB" w:rsidR="00F918C2" w:rsidRPr="00EB7B33" w:rsidRDefault="00F918C2" w:rsidP="00F918C2">
            <w:pPr>
              <w:pStyle w:val="NoSpacing"/>
              <w:jc w:val="center"/>
              <w:rPr>
                <w:rFonts w:ascii="Arial" w:eastAsia="Arial" w:hAnsi="Arial" w:cs="Arial"/>
              </w:rPr>
            </w:pPr>
            <w:r w:rsidRPr="00EB7B33">
              <w:rPr>
                <w:rFonts w:ascii="Arial" w:eastAsia="Arial" w:hAnsi="Arial" w:cs="Arial"/>
              </w:rPr>
              <w:t>3 minutes</w:t>
            </w:r>
          </w:p>
        </w:tc>
      </w:tr>
      <w:tr w:rsidR="00F918C2" w:rsidRPr="00EB7B33" w14:paraId="6E246877" w14:textId="77777777" w:rsidTr="027C1B45">
        <w:trPr>
          <w:trHeight w:val="1275"/>
        </w:trPr>
        <w:tc>
          <w:tcPr>
            <w:tcW w:w="795" w:type="dxa"/>
            <w:vAlign w:val="center"/>
          </w:tcPr>
          <w:p w14:paraId="75FAD4B8" w14:textId="38D4B7DD" w:rsidR="00F918C2" w:rsidRPr="00EB7B33" w:rsidRDefault="00F918C2" w:rsidP="00F918C2">
            <w:pPr>
              <w:pStyle w:val="NoSpacing"/>
              <w:rPr>
                <w:rFonts w:ascii="Arial" w:eastAsia="Arial" w:hAnsi="Arial" w:cs="Arial"/>
              </w:rPr>
            </w:pPr>
            <w:r w:rsidRPr="00EB7B33">
              <w:rPr>
                <w:rFonts w:ascii="Arial" w:eastAsia="Arial" w:hAnsi="Arial" w:cs="Arial"/>
              </w:rPr>
              <w:t>13</w:t>
            </w:r>
          </w:p>
        </w:tc>
        <w:tc>
          <w:tcPr>
            <w:tcW w:w="5012" w:type="dxa"/>
            <w:vAlign w:val="center"/>
          </w:tcPr>
          <w:p w14:paraId="3EB692D9" w14:textId="45184ED2" w:rsidR="00F918C2" w:rsidRPr="00EB7B33" w:rsidRDefault="0067096C" w:rsidP="00F918C2">
            <w:pPr>
              <w:pStyle w:val="NoSpacing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Accounting and Finance…</w:t>
            </w:r>
          </w:p>
          <w:p w14:paraId="2A3FD119" w14:textId="77777777" w:rsidR="00F918C2" w:rsidRDefault="00F918C2" w:rsidP="00F918C2">
            <w:pPr>
              <w:pStyle w:val="NoSpacing"/>
              <w:rPr>
                <w:rFonts w:ascii="Arial" w:eastAsia="Arial" w:hAnsi="Arial" w:cs="Arial"/>
                <w:b/>
                <w:bCs/>
              </w:rPr>
            </w:pPr>
          </w:p>
          <w:p w14:paraId="1B095574" w14:textId="162BCC80" w:rsidR="00F918C2" w:rsidDel="00F436AD" w:rsidRDefault="67E036FB" w:rsidP="0067096C">
            <w:pPr>
              <w:pStyle w:val="NoSpacing"/>
              <w:rPr>
                <w:del w:id="24" w:author="STEWART-CROSS, LOUISE" w:date="2023-08-22T14:04:00Z"/>
                <w:rFonts w:ascii="Arial" w:eastAsia="Arial" w:hAnsi="Arial" w:cs="Arial"/>
                <w:color w:val="7030A0"/>
              </w:rPr>
            </w:pPr>
            <w:r w:rsidRPr="6D4DBD96">
              <w:rPr>
                <w:rFonts w:ascii="Arial" w:eastAsia="Arial" w:hAnsi="Arial" w:cs="Arial"/>
                <w:color w:val="7030A0"/>
                <w:rPrChange w:id="25" w:author="STEWART-CROSS, LOUISE" w:date="2023-08-22T14:04:00Z">
                  <w:rPr>
                    <w:rFonts w:ascii="Arial" w:eastAsia="Arial" w:hAnsi="Arial" w:cs="Arial"/>
                    <w:color w:val="00B0F0"/>
                  </w:rPr>
                </w:rPrChange>
              </w:rPr>
              <w:t>Ask the students the question and wait for ideas/answers.</w:t>
            </w:r>
            <w:r w:rsidR="6F9D12F3" w:rsidRPr="6D4DBD96">
              <w:rPr>
                <w:rFonts w:ascii="Arial" w:eastAsia="Arial" w:hAnsi="Arial" w:cs="Arial"/>
                <w:color w:val="7030A0"/>
              </w:rPr>
              <w:t xml:space="preserve"> </w:t>
            </w:r>
          </w:p>
          <w:p w14:paraId="1B395656" w14:textId="44862258" w:rsidR="00F456BD" w:rsidRDefault="59FFA9B9" w:rsidP="0067096C">
            <w:pPr>
              <w:pStyle w:val="NoSpacing"/>
              <w:rPr>
                <w:rFonts w:ascii="Arial" w:eastAsia="Arial" w:hAnsi="Arial" w:cs="Arial"/>
                <w:color w:val="7030A0"/>
              </w:rPr>
            </w:pPr>
            <w:r w:rsidRPr="6D4DBD96">
              <w:rPr>
                <w:rFonts w:ascii="Arial" w:eastAsia="Arial" w:hAnsi="Arial" w:cs="Arial"/>
                <w:color w:val="7030A0"/>
              </w:rPr>
              <w:t>Give the</w:t>
            </w:r>
            <w:r w:rsidR="6F9D12F3" w:rsidRPr="6D4DBD96">
              <w:rPr>
                <w:rFonts w:ascii="Arial" w:eastAsia="Arial" w:hAnsi="Arial" w:cs="Arial"/>
                <w:color w:val="7030A0"/>
              </w:rPr>
              <w:t>m</w:t>
            </w:r>
            <w:r w:rsidRPr="6D4DBD96">
              <w:rPr>
                <w:rFonts w:ascii="Arial" w:eastAsia="Arial" w:hAnsi="Arial" w:cs="Arial"/>
                <w:color w:val="7030A0"/>
              </w:rPr>
              <w:t xml:space="preserve"> a minute to discuss with the person next to them </w:t>
            </w:r>
            <w:r w:rsidR="6F9D12F3" w:rsidRPr="6D4DBD96">
              <w:rPr>
                <w:rFonts w:ascii="Arial" w:eastAsia="Arial" w:hAnsi="Arial" w:cs="Arial"/>
                <w:color w:val="7030A0"/>
              </w:rPr>
              <w:t>and</w:t>
            </w:r>
            <w:r w:rsidRPr="6D4DBD96">
              <w:rPr>
                <w:rFonts w:ascii="Arial" w:eastAsia="Arial" w:hAnsi="Arial" w:cs="Arial"/>
                <w:color w:val="7030A0"/>
              </w:rPr>
              <w:t xml:space="preserve"> feedback.</w:t>
            </w:r>
          </w:p>
          <w:p w14:paraId="203171E3" w14:textId="77777777" w:rsidR="00F456BD" w:rsidRDefault="00F456BD" w:rsidP="0067096C">
            <w:pPr>
              <w:pStyle w:val="NoSpacing"/>
              <w:rPr>
                <w:rFonts w:ascii="Arial" w:eastAsia="Arial" w:hAnsi="Arial" w:cs="Arial"/>
                <w:color w:val="7030A0"/>
              </w:rPr>
            </w:pPr>
          </w:p>
          <w:p w14:paraId="6DFE3410" w14:textId="1C3191B4" w:rsidR="00F456BD" w:rsidRDefault="6F9D12F3" w:rsidP="0067096C">
            <w:pPr>
              <w:pStyle w:val="NoSpacing"/>
              <w:rPr>
                <w:rFonts w:ascii="Arial" w:eastAsia="Arial" w:hAnsi="Arial" w:cs="Arial"/>
                <w:color w:val="7030A0"/>
              </w:rPr>
            </w:pPr>
            <w:r w:rsidRPr="6D4DBD96">
              <w:rPr>
                <w:rFonts w:ascii="Arial" w:eastAsia="Arial" w:hAnsi="Arial" w:cs="Arial"/>
                <w:color w:val="7030A0"/>
              </w:rPr>
              <w:t>Click</w:t>
            </w:r>
            <w:r w:rsidR="7BCDE8A7" w:rsidRPr="6D4DBD96">
              <w:rPr>
                <w:rFonts w:ascii="Arial" w:eastAsia="Arial" w:hAnsi="Arial" w:cs="Arial"/>
                <w:color w:val="7030A0"/>
              </w:rPr>
              <w:t xml:space="preserve"> to reveal the answer.</w:t>
            </w:r>
          </w:p>
          <w:p w14:paraId="09C7DB0A" w14:textId="77777777" w:rsidR="002334F4" w:rsidRDefault="002334F4" w:rsidP="0067096C">
            <w:pPr>
              <w:pStyle w:val="NoSpacing"/>
              <w:rPr>
                <w:rFonts w:ascii="Arial" w:eastAsia="Arial" w:hAnsi="Arial" w:cs="Arial"/>
                <w:color w:val="7030A0"/>
              </w:rPr>
            </w:pPr>
          </w:p>
          <w:p w14:paraId="1AD9A34D" w14:textId="68C860F5" w:rsidR="002334F4" w:rsidRDefault="002334F4" w:rsidP="73974364">
            <w:pPr>
              <w:pStyle w:val="NoSpacing"/>
              <w:rPr>
                <w:rFonts w:ascii="Arial" w:eastAsia="Arial" w:hAnsi="Arial" w:cs="Arial"/>
                <w:color w:val="00B0F0"/>
              </w:rPr>
            </w:pPr>
            <w:r w:rsidRPr="73974364">
              <w:rPr>
                <w:rFonts w:ascii="Arial" w:eastAsia="Arial" w:hAnsi="Arial" w:cs="Arial"/>
                <w:color w:val="00B0F0"/>
              </w:rPr>
              <w:t xml:space="preserve">Accounting and Finance is the 5th top professional job for students who studied… History! </w:t>
            </w:r>
          </w:p>
          <w:p w14:paraId="6E992A43" w14:textId="77777777" w:rsidR="002334F4" w:rsidRDefault="002334F4" w:rsidP="73974364">
            <w:pPr>
              <w:pStyle w:val="NoSpacing"/>
              <w:rPr>
                <w:rFonts w:ascii="Arial" w:eastAsia="Arial" w:hAnsi="Arial" w:cs="Arial"/>
                <w:color w:val="00B0F0"/>
              </w:rPr>
            </w:pPr>
          </w:p>
          <w:p w14:paraId="6B2B9561" w14:textId="55EE2611" w:rsidR="002334F4" w:rsidRDefault="7BCDE8A7" w:rsidP="73974364">
            <w:pPr>
              <w:pStyle w:val="NoSpacing"/>
              <w:rPr>
                <w:rFonts w:ascii="Arial" w:eastAsia="Arial" w:hAnsi="Arial" w:cs="Arial"/>
                <w:color w:val="00B0F0"/>
              </w:rPr>
            </w:pPr>
            <w:r w:rsidRPr="6D4DBD96">
              <w:rPr>
                <w:rFonts w:ascii="Arial" w:eastAsia="Arial" w:hAnsi="Arial" w:cs="Arial"/>
                <w:color w:val="00B0F0"/>
              </w:rPr>
              <w:t xml:space="preserve"> </w:t>
            </w:r>
            <w:r w:rsidR="3CEC182D" w:rsidRPr="6D4DBD96">
              <w:rPr>
                <w:rFonts w:ascii="Arial" w:eastAsia="Arial" w:hAnsi="Arial" w:cs="Arial"/>
                <w:color w:val="00B0F0"/>
              </w:rPr>
              <w:t xml:space="preserve">But </w:t>
            </w:r>
            <w:r w:rsidRPr="6D4DBD96">
              <w:rPr>
                <w:rFonts w:ascii="Arial" w:eastAsia="Arial" w:hAnsi="Arial" w:cs="Arial"/>
                <w:color w:val="00B0F0"/>
              </w:rPr>
              <w:t>Why do History graduates often end up in Accounting and Finance jobs?!</w:t>
            </w:r>
          </w:p>
          <w:p w14:paraId="6B36E7DA" w14:textId="77777777" w:rsidR="002334F4" w:rsidRDefault="002334F4" w:rsidP="0067096C">
            <w:pPr>
              <w:pStyle w:val="NoSpacing"/>
              <w:rPr>
                <w:rFonts w:ascii="Arial" w:eastAsia="Arial" w:hAnsi="Arial" w:cs="Arial"/>
                <w:color w:val="7030A0"/>
              </w:rPr>
            </w:pPr>
          </w:p>
          <w:p w14:paraId="70D6E864" w14:textId="7BCB1628" w:rsidR="00F210E0" w:rsidRDefault="13858FDA" w:rsidP="0067096C">
            <w:pPr>
              <w:pStyle w:val="NoSpacing"/>
              <w:rPr>
                <w:rFonts w:ascii="Arial" w:eastAsia="Arial" w:hAnsi="Arial" w:cs="Arial"/>
                <w:color w:val="7030A0"/>
              </w:rPr>
            </w:pPr>
            <w:r w:rsidRPr="6D4DBD96">
              <w:rPr>
                <w:rFonts w:ascii="Arial" w:eastAsia="Arial" w:hAnsi="Arial" w:cs="Arial"/>
                <w:color w:val="7030A0"/>
              </w:rPr>
              <w:t>Use the clicke</w:t>
            </w:r>
            <w:r w:rsidR="3CEC182D" w:rsidRPr="6D4DBD96">
              <w:rPr>
                <w:rFonts w:ascii="Arial" w:eastAsia="Arial" w:hAnsi="Arial" w:cs="Arial"/>
                <w:color w:val="7030A0"/>
              </w:rPr>
              <w:t>r</w:t>
            </w:r>
            <w:r w:rsidRPr="6D4DBD96">
              <w:rPr>
                <w:rFonts w:ascii="Arial" w:eastAsia="Arial" w:hAnsi="Arial" w:cs="Arial"/>
                <w:color w:val="7030A0"/>
              </w:rPr>
              <w:t xml:space="preserve"> to reveal a list of skills and ask the students why they might be on the board.</w:t>
            </w:r>
          </w:p>
          <w:p w14:paraId="71C134E1" w14:textId="77777777" w:rsidR="00F210E0" w:rsidRDefault="00F210E0" w:rsidP="0067096C">
            <w:pPr>
              <w:pStyle w:val="NoSpacing"/>
              <w:rPr>
                <w:rFonts w:ascii="Arial" w:eastAsia="Arial" w:hAnsi="Arial" w:cs="Arial"/>
                <w:color w:val="7030A0"/>
              </w:rPr>
            </w:pPr>
          </w:p>
          <w:p w14:paraId="32BF8537" w14:textId="594A31F4" w:rsidR="00F210E0" w:rsidRPr="00EB7B33" w:rsidRDefault="13858FDA" w:rsidP="0067096C">
            <w:pPr>
              <w:pStyle w:val="NoSpacing"/>
              <w:rPr>
                <w:rFonts w:ascii="Arial" w:eastAsia="Arial" w:hAnsi="Arial" w:cs="Arial"/>
                <w:color w:val="7030A0"/>
              </w:rPr>
            </w:pPr>
            <w:r w:rsidRPr="6D4DBD96">
              <w:rPr>
                <w:rFonts w:ascii="Arial" w:eastAsia="Arial" w:hAnsi="Arial" w:cs="Arial"/>
                <w:color w:val="7030A0"/>
              </w:rPr>
              <w:t>Move onto the next slide.</w:t>
            </w:r>
          </w:p>
        </w:tc>
        <w:tc>
          <w:tcPr>
            <w:tcW w:w="1985" w:type="dxa"/>
            <w:vAlign w:val="center"/>
          </w:tcPr>
          <w:p w14:paraId="786657E2" w14:textId="4A953E3A" w:rsidR="00F918C2" w:rsidRPr="00EB7B33" w:rsidRDefault="00F918C2" w:rsidP="00F918C2">
            <w:pPr>
              <w:pStyle w:val="NoSpacing"/>
              <w:jc w:val="center"/>
              <w:rPr>
                <w:rFonts w:ascii="Arial" w:eastAsia="Arial" w:hAnsi="Arial" w:cs="Arial"/>
              </w:rPr>
            </w:pPr>
            <w:r w:rsidRPr="00EB7B33">
              <w:rPr>
                <w:rFonts w:ascii="Arial" w:eastAsia="Arial" w:hAnsi="Arial" w:cs="Arial"/>
              </w:rPr>
              <w:t>PowerPoint Slide 17</w:t>
            </w:r>
          </w:p>
        </w:tc>
        <w:tc>
          <w:tcPr>
            <w:tcW w:w="1388" w:type="dxa"/>
            <w:vAlign w:val="center"/>
          </w:tcPr>
          <w:p w14:paraId="09466F31" w14:textId="6E904599" w:rsidR="00F918C2" w:rsidRPr="00EB7B33" w:rsidRDefault="5EFEBC70" w:rsidP="00F918C2">
            <w:pPr>
              <w:pStyle w:val="NoSpacing"/>
              <w:jc w:val="center"/>
              <w:rPr>
                <w:rFonts w:ascii="Arial" w:eastAsia="Arial" w:hAnsi="Arial" w:cs="Arial"/>
              </w:rPr>
            </w:pPr>
            <w:r w:rsidRPr="027C1B45">
              <w:rPr>
                <w:rFonts w:ascii="Arial" w:eastAsia="Arial" w:hAnsi="Arial" w:cs="Arial"/>
              </w:rPr>
              <w:t>5</w:t>
            </w:r>
            <w:r w:rsidR="65DF11D8" w:rsidRPr="027C1B45">
              <w:rPr>
                <w:rFonts w:ascii="Arial" w:eastAsia="Arial" w:hAnsi="Arial" w:cs="Arial"/>
              </w:rPr>
              <w:t xml:space="preserve"> minutes</w:t>
            </w:r>
          </w:p>
        </w:tc>
      </w:tr>
      <w:tr w:rsidR="00F918C2" w:rsidRPr="00EB7B33" w14:paraId="158A9362" w14:textId="77777777" w:rsidTr="027C1B45">
        <w:trPr>
          <w:trHeight w:val="1275"/>
        </w:trPr>
        <w:tc>
          <w:tcPr>
            <w:tcW w:w="795" w:type="dxa"/>
            <w:vAlign w:val="center"/>
          </w:tcPr>
          <w:p w14:paraId="066FC23C" w14:textId="024B91F0" w:rsidR="00F918C2" w:rsidRPr="00EB7B33" w:rsidRDefault="00F918C2" w:rsidP="00F918C2">
            <w:pPr>
              <w:pStyle w:val="NoSpacing"/>
              <w:rPr>
                <w:rFonts w:ascii="Arial" w:eastAsia="Arial" w:hAnsi="Arial" w:cs="Arial"/>
              </w:rPr>
            </w:pPr>
            <w:r w:rsidRPr="00EB7B33">
              <w:rPr>
                <w:rFonts w:ascii="Arial" w:eastAsia="Arial" w:hAnsi="Arial" w:cs="Arial"/>
              </w:rPr>
              <w:t>14</w:t>
            </w:r>
          </w:p>
        </w:tc>
        <w:tc>
          <w:tcPr>
            <w:tcW w:w="5012" w:type="dxa"/>
            <w:vAlign w:val="center"/>
          </w:tcPr>
          <w:p w14:paraId="36FFC78C" w14:textId="15C44E21" w:rsidR="00F918C2" w:rsidRPr="00EB7B33" w:rsidRDefault="00D7127E" w:rsidP="00F918C2">
            <w:pPr>
              <w:pStyle w:val="NoSpacing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Transferable Skills!</w:t>
            </w:r>
          </w:p>
          <w:p w14:paraId="2F5175F3" w14:textId="454A1A70" w:rsidR="005646E2" w:rsidRDefault="005646E2" w:rsidP="6D4DBD96">
            <w:pPr>
              <w:pStyle w:val="NoSpacing"/>
              <w:rPr>
                <w:rFonts w:ascii="Arial" w:eastAsia="Arial" w:hAnsi="Arial" w:cs="Arial"/>
                <w:b/>
                <w:bCs/>
              </w:rPr>
            </w:pPr>
          </w:p>
          <w:p w14:paraId="61D21CA7" w14:textId="0CF96F1D" w:rsidR="005646E2" w:rsidRPr="005646E2" w:rsidRDefault="08586A01" w:rsidP="00F918C2">
            <w:pPr>
              <w:pStyle w:val="NoSpacing"/>
              <w:rPr>
                <w:rFonts w:ascii="Arial" w:eastAsia="Arial" w:hAnsi="Arial" w:cs="Arial"/>
                <w:color w:val="7030A0"/>
              </w:rPr>
            </w:pPr>
            <w:r w:rsidRPr="6D4DBD96">
              <w:rPr>
                <w:rFonts w:ascii="Arial" w:eastAsia="Arial" w:hAnsi="Arial" w:cs="Arial"/>
                <w:color w:val="7030A0"/>
              </w:rPr>
              <w:t xml:space="preserve">Use the clicker to reveal the definition of transferable </w:t>
            </w:r>
            <w:proofErr w:type="gramStart"/>
            <w:r w:rsidRPr="6D4DBD96">
              <w:rPr>
                <w:rFonts w:ascii="Arial" w:eastAsia="Arial" w:hAnsi="Arial" w:cs="Arial"/>
                <w:color w:val="7030A0"/>
              </w:rPr>
              <w:t>skills</w:t>
            </w:r>
            <w:proofErr w:type="gramEnd"/>
          </w:p>
          <w:p w14:paraId="2AAB5DB2" w14:textId="77777777" w:rsidR="00141CF1" w:rsidRDefault="00141CF1" w:rsidP="00F918C2">
            <w:pPr>
              <w:pStyle w:val="NoSpacing"/>
              <w:rPr>
                <w:rFonts w:ascii="Arial" w:eastAsia="Arial" w:hAnsi="Arial" w:cs="Arial"/>
                <w:color w:val="00B0F0"/>
              </w:rPr>
            </w:pPr>
          </w:p>
          <w:p w14:paraId="3C500826" w14:textId="4CEF185A" w:rsidR="00141CF1" w:rsidRPr="00EB7B33" w:rsidRDefault="097F61B2" w:rsidP="00F918C2">
            <w:pPr>
              <w:pStyle w:val="NoSpacing"/>
              <w:rPr>
                <w:rFonts w:ascii="Arial" w:eastAsia="Arial" w:hAnsi="Arial" w:cs="Arial"/>
                <w:color w:val="00B0F0"/>
              </w:rPr>
            </w:pPr>
            <w:r w:rsidRPr="6D4DBD96">
              <w:rPr>
                <w:rFonts w:ascii="Arial" w:eastAsia="Arial" w:hAnsi="Arial" w:cs="Arial"/>
                <w:color w:val="00B0F0"/>
              </w:rPr>
              <w:t xml:space="preserve">Historians often </w:t>
            </w:r>
            <w:proofErr w:type="gramStart"/>
            <w:r w:rsidRPr="6D4DBD96">
              <w:rPr>
                <w:rFonts w:ascii="Arial" w:eastAsia="Arial" w:hAnsi="Arial" w:cs="Arial"/>
                <w:color w:val="00B0F0"/>
              </w:rPr>
              <w:t>have to</w:t>
            </w:r>
            <w:proofErr w:type="gramEnd"/>
            <w:r w:rsidRPr="6D4DBD96">
              <w:rPr>
                <w:rFonts w:ascii="Arial" w:eastAsia="Arial" w:hAnsi="Arial" w:cs="Arial"/>
                <w:color w:val="00B0F0"/>
              </w:rPr>
              <w:t xml:space="preserve"> handle data when working with historical records, but so do accountants when they are handling people’s accounts</w:t>
            </w:r>
            <w:r w:rsidR="0BE077D4" w:rsidRPr="6D4DBD96">
              <w:rPr>
                <w:rFonts w:ascii="Arial" w:eastAsia="Arial" w:hAnsi="Arial" w:cs="Arial"/>
                <w:color w:val="00B0F0"/>
              </w:rPr>
              <w:t xml:space="preserve"> and working out how much tax they have to pay. Similarly, financial advisors </w:t>
            </w:r>
            <w:proofErr w:type="gramStart"/>
            <w:r w:rsidR="0BE077D4" w:rsidRPr="6D4DBD96">
              <w:rPr>
                <w:rFonts w:ascii="Arial" w:eastAsia="Arial" w:hAnsi="Arial" w:cs="Arial"/>
                <w:color w:val="00B0F0"/>
              </w:rPr>
              <w:t>have to</w:t>
            </w:r>
            <w:proofErr w:type="gramEnd"/>
            <w:r w:rsidR="0BE077D4" w:rsidRPr="6D4DBD96">
              <w:rPr>
                <w:rFonts w:ascii="Arial" w:eastAsia="Arial" w:hAnsi="Arial" w:cs="Arial"/>
                <w:color w:val="00B0F0"/>
              </w:rPr>
              <w:t xml:space="preserve"> analyse information so that they can give accurate advice to companies. In the same way, history students</w:t>
            </w:r>
            <w:r w:rsidR="62D56F11" w:rsidRPr="6D4DBD96">
              <w:rPr>
                <w:rFonts w:ascii="Arial" w:eastAsia="Arial" w:hAnsi="Arial" w:cs="Arial"/>
                <w:color w:val="00B0F0"/>
              </w:rPr>
              <w:t xml:space="preserve"> analyse historical records in order to know as much detail as possible about historical events and periods</w:t>
            </w:r>
            <w:r w:rsidR="1430C7FB" w:rsidRPr="6D4DBD96">
              <w:rPr>
                <w:rFonts w:ascii="Arial" w:eastAsia="Arial" w:hAnsi="Arial" w:cs="Arial"/>
                <w:color w:val="00B0F0"/>
              </w:rPr>
              <w:t xml:space="preserve"> and be able to </w:t>
            </w:r>
            <w:r w:rsidR="62D56F11" w:rsidRPr="6D4DBD96">
              <w:rPr>
                <w:rFonts w:ascii="Arial" w:eastAsia="Arial" w:hAnsi="Arial" w:cs="Arial"/>
                <w:color w:val="00B0F0"/>
              </w:rPr>
              <w:t xml:space="preserve">write essays </w:t>
            </w:r>
            <w:r w:rsidR="1430C7FB" w:rsidRPr="6D4DBD96">
              <w:rPr>
                <w:rFonts w:ascii="Arial" w:eastAsia="Arial" w:hAnsi="Arial" w:cs="Arial"/>
                <w:color w:val="00B0F0"/>
              </w:rPr>
              <w:t>based on this.</w:t>
            </w:r>
          </w:p>
          <w:p w14:paraId="7BD57E9D" w14:textId="31848EBB" w:rsidR="418DFA51" w:rsidRDefault="418DFA51" w:rsidP="418DFA51">
            <w:pPr>
              <w:pStyle w:val="NoSpacing"/>
              <w:rPr>
                <w:rFonts w:ascii="Arial" w:eastAsia="Arial" w:hAnsi="Arial" w:cs="Arial"/>
                <w:color w:val="00B0F0"/>
              </w:rPr>
            </w:pPr>
          </w:p>
          <w:p w14:paraId="087B194B" w14:textId="400BBFB2" w:rsidR="00F918C2" w:rsidRPr="00EB7B33" w:rsidRDefault="36FC1D15" w:rsidP="6D4DBD96">
            <w:pPr>
              <w:pStyle w:val="NoSpacing"/>
              <w:rPr>
                <w:rFonts w:ascii="Arial" w:eastAsia="Arial" w:hAnsi="Arial" w:cs="Arial"/>
                <w:color w:val="7030A0"/>
              </w:rPr>
            </w:pPr>
            <w:r w:rsidRPr="6D4DBD96">
              <w:rPr>
                <w:rFonts w:ascii="Arial" w:eastAsia="Arial" w:hAnsi="Arial" w:cs="Arial"/>
                <w:color w:val="7030A0"/>
              </w:rPr>
              <w:lastRenderedPageBreak/>
              <w:t>If you have time</w:t>
            </w:r>
            <w:r w:rsidR="79B134AB" w:rsidRPr="6D4DBD96">
              <w:rPr>
                <w:rFonts w:ascii="Arial" w:eastAsia="Arial" w:hAnsi="Arial" w:cs="Arial"/>
                <w:color w:val="7030A0"/>
              </w:rPr>
              <w:t>, you may find this section of the session</w:t>
            </w:r>
            <w:r w:rsidR="75D0CD73" w:rsidRPr="6D4DBD96">
              <w:rPr>
                <w:rFonts w:ascii="Arial" w:eastAsia="Arial" w:hAnsi="Arial" w:cs="Arial"/>
                <w:color w:val="7030A0"/>
              </w:rPr>
              <w:t xml:space="preserve"> useful</w:t>
            </w:r>
            <w:r w:rsidR="79B134AB" w:rsidRPr="6D4DBD96">
              <w:rPr>
                <w:rFonts w:ascii="Arial" w:eastAsia="Arial" w:hAnsi="Arial" w:cs="Arial"/>
                <w:color w:val="7030A0"/>
              </w:rPr>
              <w:t xml:space="preserve"> to discuss the importance of all their current subjects, the skills they’ll be </w:t>
            </w:r>
            <w:r w:rsidR="42CB8F04" w:rsidRPr="6D4DBD96">
              <w:rPr>
                <w:rFonts w:ascii="Arial" w:eastAsia="Arial" w:hAnsi="Arial" w:cs="Arial"/>
                <w:color w:val="7030A0"/>
              </w:rPr>
              <w:t>acquiring</w:t>
            </w:r>
            <w:r w:rsidR="79B134AB" w:rsidRPr="6D4DBD96">
              <w:rPr>
                <w:rFonts w:ascii="Arial" w:eastAsia="Arial" w:hAnsi="Arial" w:cs="Arial"/>
                <w:color w:val="7030A0"/>
              </w:rPr>
              <w:t xml:space="preserve"> during those lessons and how this could be helpful </w:t>
            </w:r>
            <w:r w:rsidR="77628714" w:rsidRPr="6D4DBD96">
              <w:rPr>
                <w:rFonts w:ascii="Arial" w:eastAsia="Arial" w:hAnsi="Arial" w:cs="Arial"/>
                <w:color w:val="7030A0"/>
              </w:rPr>
              <w:t>in the future.</w:t>
            </w:r>
          </w:p>
        </w:tc>
        <w:tc>
          <w:tcPr>
            <w:tcW w:w="1985" w:type="dxa"/>
            <w:vAlign w:val="center"/>
          </w:tcPr>
          <w:p w14:paraId="75860D23" w14:textId="4D89B7FC" w:rsidR="00F918C2" w:rsidRPr="00EB7B33" w:rsidRDefault="00F918C2" w:rsidP="00F918C2">
            <w:pPr>
              <w:pStyle w:val="NoSpacing"/>
              <w:jc w:val="center"/>
              <w:rPr>
                <w:rFonts w:ascii="Arial" w:eastAsia="Arial" w:hAnsi="Arial" w:cs="Arial"/>
              </w:rPr>
            </w:pPr>
            <w:r w:rsidRPr="00EB7B33">
              <w:rPr>
                <w:rFonts w:ascii="Arial" w:eastAsia="Arial" w:hAnsi="Arial" w:cs="Arial"/>
              </w:rPr>
              <w:lastRenderedPageBreak/>
              <w:t>PowerPoint Slide 18</w:t>
            </w:r>
          </w:p>
        </w:tc>
        <w:tc>
          <w:tcPr>
            <w:tcW w:w="1388" w:type="dxa"/>
            <w:vAlign w:val="center"/>
          </w:tcPr>
          <w:p w14:paraId="32B2EF14" w14:textId="70F41CD7" w:rsidR="00F918C2" w:rsidRPr="00EB7B33" w:rsidRDefault="00F918C2" w:rsidP="00F918C2">
            <w:pPr>
              <w:pStyle w:val="NoSpacing"/>
              <w:jc w:val="center"/>
              <w:rPr>
                <w:rFonts w:ascii="Arial" w:eastAsia="Arial" w:hAnsi="Arial" w:cs="Arial"/>
              </w:rPr>
            </w:pPr>
            <w:r w:rsidRPr="00EB7B33">
              <w:rPr>
                <w:rFonts w:ascii="Arial" w:eastAsia="Arial" w:hAnsi="Arial" w:cs="Arial"/>
              </w:rPr>
              <w:t>2 minutes</w:t>
            </w:r>
          </w:p>
        </w:tc>
      </w:tr>
      <w:tr w:rsidR="00F918C2" w:rsidRPr="00EB7B33" w14:paraId="1CEE8FA4" w14:textId="77777777" w:rsidTr="027C1B45">
        <w:trPr>
          <w:trHeight w:val="1275"/>
        </w:trPr>
        <w:tc>
          <w:tcPr>
            <w:tcW w:w="795" w:type="dxa"/>
            <w:vAlign w:val="center"/>
          </w:tcPr>
          <w:p w14:paraId="69D659C0" w14:textId="1E444BBC" w:rsidR="00F918C2" w:rsidRPr="00EB7B33" w:rsidRDefault="00186785" w:rsidP="00F918C2">
            <w:pPr>
              <w:pStyle w:val="NoSpacing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5012" w:type="dxa"/>
            <w:vAlign w:val="center"/>
          </w:tcPr>
          <w:p w14:paraId="519D5A5D" w14:textId="52B0A6C2" w:rsidR="00F918C2" w:rsidRPr="00EB7B33" w:rsidRDefault="00F918C2" w:rsidP="00F918C2">
            <w:pPr>
              <w:pStyle w:val="NoSpacing"/>
              <w:rPr>
                <w:rFonts w:ascii="Arial" w:eastAsia="Arial" w:hAnsi="Arial" w:cs="Arial"/>
                <w:b/>
                <w:bCs/>
              </w:rPr>
            </w:pPr>
            <w:r w:rsidRPr="00EB7B33">
              <w:rPr>
                <w:rFonts w:ascii="Arial" w:eastAsia="Arial" w:hAnsi="Arial" w:cs="Arial"/>
                <w:b/>
                <w:bCs/>
              </w:rPr>
              <w:t>Wh</w:t>
            </w:r>
            <w:r w:rsidR="0014099E">
              <w:rPr>
                <w:rFonts w:ascii="Arial" w:eastAsia="Arial" w:hAnsi="Arial" w:cs="Arial"/>
                <w:b/>
                <w:bCs/>
              </w:rPr>
              <w:t>en making an application…</w:t>
            </w:r>
            <w:r w:rsidRPr="00EB7B33">
              <w:rPr>
                <w:rFonts w:ascii="Arial" w:eastAsia="Arial" w:hAnsi="Arial" w:cs="Arial"/>
                <w:b/>
                <w:bCs/>
              </w:rPr>
              <w:t xml:space="preserve"> </w:t>
            </w:r>
          </w:p>
          <w:p w14:paraId="1CA07BDA" w14:textId="77777777" w:rsidR="00F918C2" w:rsidRDefault="00F918C2" w:rsidP="00F918C2">
            <w:pPr>
              <w:pStyle w:val="NoSpacing"/>
              <w:rPr>
                <w:rFonts w:ascii="Arial" w:hAnsi="Arial" w:cs="Arial"/>
                <w:b/>
                <w:bCs/>
                <w:iCs/>
              </w:rPr>
            </w:pPr>
          </w:p>
          <w:p w14:paraId="5F3DFC61" w14:textId="0F9C8938" w:rsidR="00F918C2" w:rsidRPr="00EB7B33" w:rsidRDefault="0DBFBD70" w:rsidP="6D4DBD96">
            <w:pPr>
              <w:pStyle w:val="NoSpacing"/>
              <w:rPr>
                <w:rFonts w:ascii="Arial" w:hAnsi="Arial" w:cs="Arial"/>
                <w:color w:val="7030A0"/>
              </w:rPr>
            </w:pPr>
            <w:r w:rsidRPr="6D4DBD96">
              <w:rPr>
                <w:rFonts w:ascii="Arial" w:hAnsi="Arial" w:cs="Arial"/>
                <w:color w:val="7030A0"/>
              </w:rPr>
              <w:t xml:space="preserve">Read through the slide and </w:t>
            </w:r>
            <w:proofErr w:type="gramStart"/>
            <w:r w:rsidRPr="6D4DBD96">
              <w:rPr>
                <w:rFonts w:ascii="Arial" w:hAnsi="Arial" w:cs="Arial"/>
                <w:color w:val="7030A0"/>
              </w:rPr>
              <w:t>Highlight</w:t>
            </w:r>
            <w:proofErr w:type="gramEnd"/>
            <w:r w:rsidRPr="6D4DBD96">
              <w:rPr>
                <w:rFonts w:ascii="Arial" w:hAnsi="Arial" w:cs="Arial"/>
                <w:color w:val="7030A0"/>
              </w:rPr>
              <w:t xml:space="preserve"> the importance of being able to identify </w:t>
            </w:r>
            <w:r w:rsidR="7331C02F" w:rsidRPr="6D4DBD96">
              <w:rPr>
                <w:rFonts w:ascii="Arial" w:hAnsi="Arial" w:cs="Arial"/>
                <w:color w:val="7030A0"/>
              </w:rPr>
              <w:t xml:space="preserve">your </w:t>
            </w:r>
            <w:r w:rsidRPr="6D4DBD96">
              <w:rPr>
                <w:rFonts w:ascii="Arial" w:hAnsi="Arial" w:cs="Arial"/>
                <w:color w:val="7030A0"/>
              </w:rPr>
              <w:t>skills</w:t>
            </w:r>
            <w:r w:rsidR="4FBE9D5A" w:rsidRPr="6D4DBD96">
              <w:rPr>
                <w:rFonts w:ascii="Arial" w:hAnsi="Arial" w:cs="Arial"/>
                <w:color w:val="7030A0"/>
              </w:rPr>
              <w:t xml:space="preserve"> </w:t>
            </w:r>
            <w:r w:rsidRPr="6D4DBD96">
              <w:rPr>
                <w:rFonts w:ascii="Arial" w:hAnsi="Arial" w:cs="Arial"/>
                <w:color w:val="7030A0"/>
              </w:rPr>
              <w:t>and how often the</w:t>
            </w:r>
            <w:r w:rsidR="32253969" w:rsidRPr="6D4DBD96">
              <w:rPr>
                <w:rFonts w:ascii="Arial" w:hAnsi="Arial" w:cs="Arial"/>
                <w:color w:val="7030A0"/>
              </w:rPr>
              <w:t>y</w:t>
            </w:r>
            <w:r w:rsidRPr="6D4DBD96">
              <w:rPr>
                <w:rFonts w:ascii="Arial" w:hAnsi="Arial" w:cs="Arial"/>
                <w:color w:val="7030A0"/>
              </w:rPr>
              <w:t xml:space="preserve"> will be transferable to many different situations.</w:t>
            </w:r>
          </w:p>
        </w:tc>
        <w:tc>
          <w:tcPr>
            <w:tcW w:w="1985" w:type="dxa"/>
            <w:vAlign w:val="center"/>
          </w:tcPr>
          <w:p w14:paraId="68080913" w14:textId="6382A9AF" w:rsidR="00F918C2" w:rsidRPr="00EB7B33" w:rsidRDefault="00F918C2" w:rsidP="00F918C2">
            <w:pPr>
              <w:pStyle w:val="NoSpacing"/>
              <w:jc w:val="center"/>
              <w:rPr>
                <w:rFonts w:ascii="Arial" w:eastAsia="Arial" w:hAnsi="Arial" w:cs="Arial"/>
              </w:rPr>
            </w:pPr>
            <w:r w:rsidRPr="00EB7B33">
              <w:rPr>
                <w:rFonts w:ascii="Arial" w:eastAsia="Arial" w:hAnsi="Arial" w:cs="Arial"/>
              </w:rPr>
              <w:t>PowerPoint Slide 19</w:t>
            </w:r>
          </w:p>
        </w:tc>
        <w:tc>
          <w:tcPr>
            <w:tcW w:w="1388" w:type="dxa"/>
            <w:vAlign w:val="center"/>
          </w:tcPr>
          <w:p w14:paraId="17511710" w14:textId="6E39537D" w:rsidR="00F918C2" w:rsidRPr="00EB7B33" w:rsidRDefault="214CD20B" w:rsidP="00F918C2">
            <w:pPr>
              <w:pStyle w:val="NoSpacing"/>
              <w:jc w:val="center"/>
              <w:rPr>
                <w:rFonts w:ascii="Arial" w:eastAsia="Arial" w:hAnsi="Arial" w:cs="Arial"/>
              </w:rPr>
            </w:pPr>
            <w:r w:rsidRPr="027C1B45">
              <w:rPr>
                <w:rFonts w:ascii="Arial" w:eastAsia="Arial" w:hAnsi="Arial" w:cs="Arial"/>
              </w:rPr>
              <w:t>1 minute</w:t>
            </w:r>
          </w:p>
        </w:tc>
      </w:tr>
      <w:tr w:rsidR="00077CE8" w:rsidRPr="00EB7B33" w14:paraId="25CEF165" w14:textId="77777777" w:rsidTr="027C1B45">
        <w:trPr>
          <w:trHeight w:val="1275"/>
        </w:trPr>
        <w:tc>
          <w:tcPr>
            <w:tcW w:w="795" w:type="dxa"/>
            <w:vAlign w:val="center"/>
          </w:tcPr>
          <w:p w14:paraId="664C5100" w14:textId="307CC830" w:rsidR="00077CE8" w:rsidRPr="00EB7B33" w:rsidRDefault="00186785" w:rsidP="00F918C2">
            <w:pPr>
              <w:pStyle w:val="NoSpacing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16</w:t>
            </w:r>
          </w:p>
        </w:tc>
        <w:tc>
          <w:tcPr>
            <w:tcW w:w="5012" w:type="dxa"/>
            <w:vAlign w:val="center"/>
          </w:tcPr>
          <w:p w14:paraId="1DE197FB" w14:textId="352C4025" w:rsidR="00077CE8" w:rsidRPr="00077CE8" w:rsidRDefault="00077CE8" w:rsidP="00077CE8">
            <w:pPr>
              <w:pStyle w:val="NoSpacing"/>
              <w:rPr>
                <w:rFonts w:ascii="Arial" w:eastAsia="Arial" w:hAnsi="Arial" w:cs="Arial"/>
                <w:b/>
                <w:bCs/>
              </w:rPr>
            </w:pPr>
            <w:r w:rsidRPr="00077CE8">
              <w:rPr>
                <w:rFonts w:ascii="Arial" w:eastAsia="Arial" w:hAnsi="Arial" w:cs="Arial"/>
                <w:b/>
                <w:bCs/>
              </w:rPr>
              <w:t xml:space="preserve">Techniques you can use </w:t>
            </w:r>
            <w:r w:rsidR="00186785">
              <w:rPr>
                <w:rFonts w:ascii="Arial" w:eastAsia="Arial" w:hAnsi="Arial" w:cs="Arial"/>
                <w:b/>
                <w:bCs/>
              </w:rPr>
              <w:t>(</w:t>
            </w:r>
            <w:r w:rsidRPr="00077CE8">
              <w:rPr>
                <w:rFonts w:ascii="Arial" w:eastAsia="Arial" w:hAnsi="Arial" w:cs="Arial"/>
                <w:b/>
                <w:bCs/>
              </w:rPr>
              <w:t>1</w:t>
            </w:r>
            <w:r w:rsidR="00186785">
              <w:rPr>
                <w:rFonts w:ascii="Arial" w:eastAsia="Arial" w:hAnsi="Arial" w:cs="Arial"/>
                <w:b/>
                <w:bCs/>
              </w:rPr>
              <w:t>)</w:t>
            </w:r>
          </w:p>
          <w:p w14:paraId="5C8FA876" w14:textId="788C497B" w:rsidR="00077CE8" w:rsidRPr="00077CE8" w:rsidRDefault="6AE78726" w:rsidP="6D4DBD96">
            <w:pPr>
              <w:pStyle w:val="NoSpacing"/>
              <w:rPr>
                <w:rFonts w:ascii="Arial" w:eastAsia="Arial" w:hAnsi="Arial" w:cs="Arial"/>
                <w:b/>
                <w:bCs/>
              </w:rPr>
            </w:pPr>
            <w:r w:rsidRPr="6D4DBD96">
              <w:rPr>
                <w:rFonts w:ascii="Arial" w:eastAsia="Arial" w:hAnsi="Arial" w:cs="Arial"/>
                <w:b/>
                <w:bCs/>
              </w:rPr>
              <w:t> </w:t>
            </w:r>
          </w:p>
          <w:p w14:paraId="7344DACA" w14:textId="77777777" w:rsidR="00077CE8" w:rsidRPr="00077CE8" w:rsidRDefault="00077CE8" w:rsidP="00077CE8">
            <w:pPr>
              <w:pStyle w:val="NoSpacing"/>
              <w:rPr>
                <w:rFonts w:ascii="Arial" w:eastAsia="Arial" w:hAnsi="Arial" w:cs="Arial"/>
                <w:color w:val="7030A0"/>
              </w:rPr>
            </w:pPr>
            <w:r w:rsidRPr="00077CE8">
              <w:rPr>
                <w:rFonts w:ascii="Arial" w:eastAsia="Arial" w:hAnsi="Arial" w:cs="Arial"/>
                <w:color w:val="7030A0"/>
              </w:rPr>
              <w:t>Read through the meaning of PEEL on the slide.</w:t>
            </w:r>
          </w:p>
          <w:p w14:paraId="338A65D4" w14:textId="77777777" w:rsidR="00077CE8" w:rsidRPr="00077CE8" w:rsidRDefault="00077CE8" w:rsidP="00077CE8">
            <w:pPr>
              <w:pStyle w:val="NoSpacing"/>
              <w:rPr>
                <w:rFonts w:ascii="Arial" w:eastAsia="Arial" w:hAnsi="Arial" w:cs="Arial"/>
              </w:rPr>
            </w:pPr>
            <w:r w:rsidRPr="00077CE8">
              <w:rPr>
                <w:rFonts w:ascii="Arial" w:eastAsia="Arial" w:hAnsi="Arial" w:cs="Arial"/>
              </w:rPr>
              <w:t> </w:t>
            </w:r>
          </w:p>
          <w:p w14:paraId="1A611B95" w14:textId="77777777" w:rsidR="00077CE8" w:rsidRDefault="6AE78726" w:rsidP="6D4DBD96">
            <w:pPr>
              <w:pStyle w:val="NoSpacing"/>
              <w:rPr>
                <w:rFonts w:ascii="Arial" w:eastAsia="Arial" w:hAnsi="Arial" w:cs="Arial"/>
                <w:color w:val="00B0F0"/>
              </w:rPr>
            </w:pPr>
            <w:r w:rsidRPr="6D4DBD96">
              <w:rPr>
                <w:rFonts w:ascii="Arial" w:eastAsia="Arial" w:hAnsi="Arial" w:cs="Arial"/>
                <w:color w:val="00B0F0"/>
              </w:rPr>
              <w:t xml:space="preserve">By using this </w:t>
            </w:r>
            <w:proofErr w:type="gramStart"/>
            <w:r w:rsidRPr="6D4DBD96">
              <w:rPr>
                <w:rFonts w:ascii="Arial" w:eastAsia="Arial" w:hAnsi="Arial" w:cs="Arial"/>
                <w:color w:val="00B0F0"/>
              </w:rPr>
              <w:t>model</w:t>
            </w:r>
            <w:proofErr w:type="gramEnd"/>
            <w:r w:rsidRPr="6D4DBD96">
              <w:rPr>
                <w:rFonts w:ascii="Arial" w:eastAsia="Arial" w:hAnsi="Arial" w:cs="Arial"/>
                <w:color w:val="00B0F0"/>
              </w:rPr>
              <w:t xml:space="preserve"> you ensure you don’t miss any of the key details that might be relevant when explaining your skills and selling yourself within a job application or personal statement for Higher Education.</w:t>
            </w:r>
          </w:p>
          <w:p w14:paraId="18CC56F4" w14:textId="31C8AF8C" w:rsidR="009831A6" w:rsidRPr="00EB7B33" w:rsidRDefault="009831A6" w:rsidP="6D4DBD96">
            <w:pPr>
              <w:pStyle w:val="NoSpacing"/>
              <w:rPr>
                <w:rFonts w:ascii="Arial" w:eastAsia="Arial" w:hAnsi="Arial" w:cs="Arial"/>
                <w:color w:val="00B0F0"/>
              </w:rPr>
            </w:pPr>
          </w:p>
        </w:tc>
        <w:tc>
          <w:tcPr>
            <w:tcW w:w="1985" w:type="dxa"/>
            <w:vAlign w:val="center"/>
          </w:tcPr>
          <w:p w14:paraId="72307BF8" w14:textId="5FDF8753" w:rsidR="00077CE8" w:rsidRPr="00EB7B33" w:rsidRDefault="00077CE8" w:rsidP="00F918C2">
            <w:pPr>
              <w:pStyle w:val="NoSpacing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PowerPoint slide </w:t>
            </w:r>
            <w:r w:rsidR="00186785">
              <w:rPr>
                <w:rFonts w:ascii="Arial" w:eastAsia="Arial" w:hAnsi="Arial" w:cs="Arial"/>
              </w:rPr>
              <w:t>20</w:t>
            </w:r>
          </w:p>
        </w:tc>
        <w:tc>
          <w:tcPr>
            <w:tcW w:w="1388" w:type="dxa"/>
            <w:vAlign w:val="center"/>
          </w:tcPr>
          <w:p w14:paraId="4910D52D" w14:textId="282AA048" w:rsidR="00077CE8" w:rsidRPr="00EB7B33" w:rsidRDefault="7579CCE5" w:rsidP="00F918C2">
            <w:pPr>
              <w:pStyle w:val="NoSpacing"/>
              <w:jc w:val="center"/>
              <w:rPr>
                <w:rFonts w:ascii="Arial" w:eastAsia="Arial" w:hAnsi="Arial" w:cs="Arial"/>
              </w:rPr>
            </w:pPr>
            <w:r w:rsidRPr="027C1B45">
              <w:rPr>
                <w:rFonts w:ascii="Arial" w:eastAsia="Arial" w:hAnsi="Arial" w:cs="Arial"/>
              </w:rPr>
              <w:t>2 minutes</w:t>
            </w:r>
          </w:p>
        </w:tc>
      </w:tr>
      <w:tr w:rsidR="00F918C2" w:rsidRPr="00EB7B33" w14:paraId="52D805A8" w14:textId="77777777" w:rsidTr="027C1B45">
        <w:trPr>
          <w:trHeight w:val="1275"/>
        </w:trPr>
        <w:tc>
          <w:tcPr>
            <w:tcW w:w="795" w:type="dxa"/>
            <w:vAlign w:val="center"/>
          </w:tcPr>
          <w:p w14:paraId="22774C29" w14:textId="501EF074" w:rsidR="00F918C2" w:rsidRPr="00EB7B33" w:rsidRDefault="00F918C2" w:rsidP="00F918C2">
            <w:pPr>
              <w:pStyle w:val="NoSpacing"/>
              <w:rPr>
                <w:rFonts w:ascii="Arial" w:eastAsia="Arial" w:hAnsi="Arial" w:cs="Arial"/>
              </w:rPr>
            </w:pPr>
            <w:r w:rsidRPr="00EB7B33">
              <w:rPr>
                <w:rFonts w:ascii="Arial" w:eastAsia="Arial" w:hAnsi="Arial" w:cs="Arial"/>
              </w:rPr>
              <w:t>1</w:t>
            </w:r>
            <w:r w:rsidR="00186785">
              <w:rPr>
                <w:rFonts w:ascii="Arial" w:eastAsia="Arial" w:hAnsi="Arial" w:cs="Arial"/>
              </w:rPr>
              <w:t>7</w:t>
            </w:r>
          </w:p>
        </w:tc>
        <w:tc>
          <w:tcPr>
            <w:tcW w:w="5012" w:type="dxa"/>
            <w:vAlign w:val="center"/>
          </w:tcPr>
          <w:p w14:paraId="45315757" w14:textId="77777777" w:rsidR="00456726" w:rsidRPr="00456726" w:rsidRDefault="00456726" w:rsidP="00456726">
            <w:pPr>
              <w:pStyle w:val="NoSpacing"/>
              <w:rPr>
                <w:rFonts w:ascii="Arial" w:eastAsia="Arial" w:hAnsi="Arial" w:cs="Arial"/>
                <w:b/>
                <w:bCs/>
              </w:rPr>
            </w:pPr>
            <w:r w:rsidRPr="00456726">
              <w:rPr>
                <w:rFonts w:ascii="Arial" w:eastAsia="Arial" w:hAnsi="Arial" w:cs="Arial"/>
                <w:b/>
                <w:bCs/>
              </w:rPr>
              <w:t>Techniques you can use (2)</w:t>
            </w:r>
          </w:p>
          <w:p w14:paraId="62FDFD10" w14:textId="37DED543" w:rsidR="00456726" w:rsidRPr="00456726" w:rsidRDefault="6EEECADA" w:rsidP="6D4DBD96">
            <w:pPr>
              <w:pStyle w:val="NoSpacing"/>
              <w:rPr>
                <w:rFonts w:ascii="Arial" w:eastAsia="Arial" w:hAnsi="Arial" w:cs="Arial"/>
                <w:b/>
                <w:bCs/>
              </w:rPr>
            </w:pPr>
            <w:r w:rsidRPr="6D4DBD96">
              <w:rPr>
                <w:rFonts w:ascii="Arial" w:eastAsia="Arial" w:hAnsi="Arial" w:cs="Arial"/>
                <w:b/>
                <w:bCs/>
              </w:rPr>
              <w:t> </w:t>
            </w:r>
          </w:p>
          <w:p w14:paraId="3305134B" w14:textId="77777777" w:rsidR="00456726" w:rsidRPr="00456726" w:rsidRDefault="00456726" w:rsidP="00456726">
            <w:pPr>
              <w:pStyle w:val="NoSpacing"/>
              <w:rPr>
                <w:rFonts w:ascii="Arial" w:eastAsia="Arial" w:hAnsi="Arial" w:cs="Arial"/>
                <w:color w:val="7030A0"/>
              </w:rPr>
            </w:pPr>
            <w:r w:rsidRPr="00456726">
              <w:rPr>
                <w:rFonts w:ascii="Arial" w:eastAsia="Arial" w:hAnsi="Arial" w:cs="Arial"/>
                <w:color w:val="7030A0"/>
              </w:rPr>
              <w:t>Read through the meaning of STAR on the slide.</w:t>
            </w:r>
          </w:p>
          <w:p w14:paraId="3CD9A1CD" w14:textId="77777777" w:rsidR="003A100A" w:rsidRDefault="003A100A" w:rsidP="00456726">
            <w:pPr>
              <w:pStyle w:val="NoSpacing"/>
              <w:rPr>
                <w:rFonts w:ascii="Arial" w:eastAsia="Arial" w:hAnsi="Arial" w:cs="Arial"/>
              </w:rPr>
            </w:pPr>
          </w:p>
          <w:p w14:paraId="470AD466" w14:textId="624599EE" w:rsidR="00F918C2" w:rsidRPr="003A100A" w:rsidRDefault="543652BA" w:rsidP="027C1B45">
            <w:pPr>
              <w:pStyle w:val="NoSpacing"/>
              <w:rPr>
                <w:rFonts w:ascii="Arial" w:eastAsia="Arial" w:hAnsi="Arial" w:cs="Arial"/>
                <w:color w:val="00B0F0"/>
              </w:rPr>
            </w:pPr>
            <w:r w:rsidRPr="027C1B45">
              <w:rPr>
                <w:rFonts w:ascii="Arial" w:eastAsia="Arial" w:hAnsi="Arial" w:cs="Arial"/>
                <w:color w:val="00B0F0"/>
              </w:rPr>
              <w:t xml:space="preserve">STAR is a fantastic model for explaining your abilities to someone. You might use this in an interview to make sure you explain </w:t>
            </w:r>
            <w:r w:rsidR="5CCD831C" w:rsidRPr="027C1B45">
              <w:rPr>
                <w:rFonts w:ascii="Arial" w:eastAsia="Arial" w:hAnsi="Arial" w:cs="Arial"/>
                <w:color w:val="00B0F0"/>
              </w:rPr>
              <w:t xml:space="preserve">your skills and link them to examples </w:t>
            </w:r>
            <w:r w:rsidRPr="027C1B45">
              <w:rPr>
                <w:rFonts w:ascii="Arial" w:eastAsia="Arial" w:hAnsi="Arial" w:cs="Arial"/>
                <w:color w:val="00B0F0"/>
              </w:rPr>
              <w:t>clearly</w:t>
            </w:r>
            <w:r w:rsidR="5CCD831C" w:rsidRPr="027C1B45">
              <w:rPr>
                <w:rFonts w:ascii="Arial" w:eastAsia="Arial" w:hAnsi="Arial" w:cs="Arial"/>
                <w:color w:val="00B0F0"/>
              </w:rPr>
              <w:t>, or similarly, when talking through a portfolio of your work, which is necessary for some HE courses</w:t>
            </w:r>
            <w:r w:rsidRPr="027C1B45">
              <w:rPr>
                <w:rFonts w:ascii="Arial" w:eastAsia="Arial" w:hAnsi="Arial" w:cs="Arial"/>
                <w:color w:val="00B0F0"/>
              </w:rPr>
              <w:t>. Rehearsing short paragraphs that you can then apply to interview questions is helpful if you are a bit nervous and don’t like being put on the spot!</w:t>
            </w:r>
          </w:p>
          <w:p w14:paraId="55B184B4" w14:textId="5275B8A6" w:rsidR="00F918C2" w:rsidRPr="003A100A" w:rsidRDefault="00F918C2" w:rsidP="6D4DBD96">
            <w:pPr>
              <w:pStyle w:val="NoSpacing"/>
              <w:rPr>
                <w:rFonts w:ascii="Arial" w:eastAsia="Arial" w:hAnsi="Arial" w:cs="Arial"/>
                <w:color w:val="00B0F0"/>
              </w:rPr>
            </w:pPr>
          </w:p>
        </w:tc>
        <w:tc>
          <w:tcPr>
            <w:tcW w:w="1985" w:type="dxa"/>
            <w:vAlign w:val="center"/>
          </w:tcPr>
          <w:p w14:paraId="163CD5FE" w14:textId="3E55588D" w:rsidR="00F918C2" w:rsidRPr="00EB7B33" w:rsidRDefault="00F918C2" w:rsidP="00F918C2">
            <w:pPr>
              <w:pStyle w:val="NoSpacing"/>
              <w:jc w:val="center"/>
              <w:rPr>
                <w:rFonts w:ascii="Arial" w:eastAsia="Arial" w:hAnsi="Arial" w:cs="Arial"/>
              </w:rPr>
            </w:pPr>
            <w:r w:rsidRPr="00EB7B33">
              <w:rPr>
                <w:rFonts w:ascii="Arial" w:eastAsia="Arial" w:hAnsi="Arial" w:cs="Arial"/>
              </w:rPr>
              <w:t xml:space="preserve">PowerPoint Slide </w:t>
            </w:r>
            <w:r w:rsidR="00E23445">
              <w:rPr>
                <w:rFonts w:ascii="Arial" w:eastAsia="Arial" w:hAnsi="Arial" w:cs="Arial"/>
              </w:rPr>
              <w:t>2</w:t>
            </w:r>
            <w:r w:rsidR="00186785">
              <w:rPr>
                <w:rFonts w:ascii="Arial" w:eastAsia="Arial" w:hAnsi="Arial" w:cs="Arial"/>
              </w:rPr>
              <w:t>1</w:t>
            </w:r>
          </w:p>
        </w:tc>
        <w:tc>
          <w:tcPr>
            <w:tcW w:w="1388" w:type="dxa"/>
            <w:vAlign w:val="center"/>
          </w:tcPr>
          <w:p w14:paraId="36EA3AA1" w14:textId="7B5B5523" w:rsidR="00F918C2" w:rsidRPr="00EB7B33" w:rsidRDefault="3A87D84A" w:rsidP="00F918C2">
            <w:pPr>
              <w:pStyle w:val="NoSpacing"/>
              <w:jc w:val="center"/>
              <w:rPr>
                <w:rFonts w:ascii="Arial" w:eastAsia="Arial" w:hAnsi="Arial" w:cs="Arial"/>
              </w:rPr>
            </w:pPr>
            <w:r w:rsidRPr="027C1B45">
              <w:rPr>
                <w:rFonts w:ascii="Arial" w:eastAsia="Arial" w:hAnsi="Arial" w:cs="Arial"/>
              </w:rPr>
              <w:t>2</w:t>
            </w:r>
            <w:r w:rsidR="65DF11D8" w:rsidRPr="027C1B45">
              <w:rPr>
                <w:rFonts w:ascii="Arial" w:eastAsia="Arial" w:hAnsi="Arial" w:cs="Arial"/>
              </w:rPr>
              <w:t xml:space="preserve"> minutes</w:t>
            </w:r>
          </w:p>
        </w:tc>
      </w:tr>
      <w:tr w:rsidR="00F918C2" w:rsidRPr="00EB7B33" w14:paraId="54C26E58" w14:textId="77777777" w:rsidTr="027C1B45">
        <w:trPr>
          <w:trHeight w:val="1275"/>
        </w:trPr>
        <w:tc>
          <w:tcPr>
            <w:tcW w:w="795" w:type="dxa"/>
            <w:vAlign w:val="center"/>
          </w:tcPr>
          <w:p w14:paraId="2F8A8A21" w14:textId="4267427A" w:rsidR="00F918C2" w:rsidRPr="00EB7B33" w:rsidRDefault="00F918C2" w:rsidP="00F918C2">
            <w:pPr>
              <w:pStyle w:val="NoSpacing"/>
              <w:rPr>
                <w:rFonts w:ascii="Arial" w:eastAsia="Arial" w:hAnsi="Arial" w:cs="Arial"/>
              </w:rPr>
            </w:pPr>
            <w:r w:rsidRPr="00EB7B33">
              <w:rPr>
                <w:rFonts w:ascii="Arial" w:eastAsia="Arial" w:hAnsi="Arial" w:cs="Arial"/>
              </w:rPr>
              <w:t>1</w:t>
            </w:r>
            <w:r w:rsidR="00186785">
              <w:rPr>
                <w:rFonts w:ascii="Arial" w:eastAsia="Arial" w:hAnsi="Arial" w:cs="Arial"/>
              </w:rPr>
              <w:t>8</w:t>
            </w:r>
          </w:p>
        </w:tc>
        <w:tc>
          <w:tcPr>
            <w:tcW w:w="5012" w:type="dxa"/>
            <w:vAlign w:val="center"/>
          </w:tcPr>
          <w:p w14:paraId="5E52B06D" w14:textId="5CAF7F22" w:rsidR="00F918C2" w:rsidRPr="00EB7B33" w:rsidRDefault="00591826" w:rsidP="00F918C2">
            <w:pPr>
              <w:pStyle w:val="NoSpacing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Apprenticeship/job requirements examples</w:t>
            </w:r>
          </w:p>
          <w:p w14:paraId="34E6F95A" w14:textId="77777777" w:rsidR="00F918C2" w:rsidRPr="00EB7B33" w:rsidRDefault="00F918C2" w:rsidP="00F918C2">
            <w:pPr>
              <w:pStyle w:val="NoSpacing"/>
              <w:rPr>
                <w:rFonts w:ascii="Arial" w:eastAsia="Arial" w:hAnsi="Arial" w:cs="Arial"/>
                <w:b/>
                <w:bCs/>
              </w:rPr>
            </w:pPr>
          </w:p>
          <w:p w14:paraId="50400A66" w14:textId="692ECB82" w:rsidR="004F4E4A" w:rsidRDefault="15D66AD3" w:rsidP="00591826">
            <w:pPr>
              <w:pStyle w:val="NoSpacing"/>
              <w:rPr>
                <w:rFonts w:ascii="Arial" w:eastAsia="Arial" w:hAnsi="Arial" w:cs="Arial"/>
                <w:color w:val="00B0F0"/>
              </w:rPr>
            </w:pPr>
            <w:r w:rsidRPr="6D4DBD96">
              <w:rPr>
                <w:rFonts w:ascii="Arial" w:eastAsia="Arial" w:hAnsi="Arial" w:cs="Arial"/>
                <w:color w:val="00B0F0"/>
              </w:rPr>
              <w:t>Identify the skills</w:t>
            </w:r>
            <w:r w:rsidR="3EE92263" w:rsidRPr="6D4DBD96">
              <w:rPr>
                <w:rFonts w:ascii="Arial" w:eastAsia="Arial" w:hAnsi="Arial" w:cs="Arial"/>
                <w:color w:val="00B0F0"/>
              </w:rPr>
              <w:t xml:space="preserve"> (yellow) and qualities (orange)</w:t>
            </w:r>
            <w:r w:rsidRPr="6D4DBD96">
              <w:rPr>
                <w:rFonts w:ascii="Arial" w:eastAsia="Arial" w:hAnsi="Arial" w:cs="Arial"/>
                <w:color w:val="00B0F0"/>
              </w:rPr>
              <w:t xml:space="preserve"> required for these apprenticeships. </w:t>
            </w:r>
          </w:p>
          <w:p w14:paraId="1D63A2C2" w14:textId="77777777" w:rsidR="00323DDE" w:rsidRDefault="00323DDE" w:rsidP="00591826">
            <w:pPr>
              <w:pStyle w:val="NoSpacing"/>
              <w:rPr>
                <w:rFonts w:ascii="Arial" w:eastAsia="Arial" w:hAnsi="Arial" w:cs="Arial"/>
                <w:color w:val="00B0F0"/>
              </w:rPr>
            </w:pPr>
          </w:p>
          <w:p w14:paraId="70E1E129" w14:textId="1722C1EE" w:rsidR="00946708" w:rsidRPr="00946708" w:rsidRDefault="204B9FBA" w:rsidP="00F918C2">
            <w:pPr>
              <w:pStyle w:val="NoSpacing"/>
              <w:rPr>
                <w:rFonts w:ascii="Arial" w:eastAsia="Arial" w:hAnsi="Arial" w:cs="Arial"/>
                <w:color w:val="00B0F0"/>
              </w:rPr>
            </w:pPr>
            <w:r w:rsidRPr="6D4DBD96">
              <w:rPr>
                <w:rFonts w:ascii="Arial" w:eastAsia="Arial" w:hAnsi="Arial" w:cs="Arial"/>
              </w:rPr>
              <w:t xml:space="preserve">The aim of this slide is to consolidate what the rest of the session has led up to: being able to </w:t>
            </w:r>
            <w:r w:rsidR="7887A5AD" w:rsidRPr="6D4DBD96">
              <w:rPr>
                <w:rFonts w:ascii="Arial" w:eastAsia="Arial" w:hAnsi="Arial" w:cs="Arial"/>
              </w:rPr>
              <w:t xml:space="preserve">recognise your skills, talk about them </w:t>
            </w:r>
            <w:r w:rsidR="290A12F8" w:rsidRPr="6D4DBD96">
              <w:rPr>
                <w:rFonts w:ascii="Arial" w:eastAsia="Arial" w:hAnsi="Arial" w:cs="Arial"/>
              </w:rPr>
              <w:t>confidently</w:t>
            </w:r>
            <w:r w:rsidR="7887A5AD" w:rsidRPr="6D4DBD96">
              <w:rPr>
                <w:rFonts w:ascii="Arial" w:eastAsia="Arial" w:hAnsi="Arial" w:cs="Arial"/>
              </w:rPr>
              <w:t xml:space="preserve"> and advertise yourself in an application/interview. Students should </w:t>
            </w:r>
            <w:r w:rsidR="290A12F8" w:rsidRPr="6D4DBD96">
              <w:rPr>
                <w:rFonts w:ascii="Arial" w:eastAsia="Arial" w:hAnsi="Arial" w:cs="Arial"/>
              </w:rPr>
              <w:t>now recognise the importance of this, and these examples offer insight into how this would translate into a job application/the kinds of things employers/admissions departments look for in a candidate.</w:t>
            </w:r>
          </w:p>
        </w:tc>
        <w:tc>
          <w:tcPr>
            <w:tcW w:w="1985" w:type="dxa"/>
            <w:vAlign w:val="center"/>
          </w:tcPr>
          <w:p w14:paraId="2487E58C" w14:textId="42D8CE1F" w:rsidR="00F918C2" w:rsidRPr="00EB7B33" w:rsidRDefault="00F918C2" w:rsidP="00F918C2">
            <w:pPr>
              <w:pStyle w:val="NoSpacing"/>
              <w:jc w:val="center"/>
              <w:rPr>
                <w:rFonts w:ascii="Arial" w:eastAsia="Arial" w:hAnsi="Arial" w:cs="Arial"/>
              </w:rPr>
            </w:pPr>
            <w:r w:rsidRPr="00EB7B33">
              <w:rPr>
                <w:rFonts w:ascii="Arial" w:eastAsia="Arial" w:hAnsi="Arial" w:cs="Arial"/>
              </w:rPr>
              <w:t>PowerPoint Slide 2</w:t>
            </w:r>
            <w:r w:rsidR="003A100A">
              <w:rPr>
                <w:rFonts w:ascii="Arial" w:eastAsia="Arial" w:hAnsi="Arial" w:cs="Arial"/>
              </w:rPr>
              <w:t>2</w:t>
            </w:r>
          </w:p>
        </w:tc>
        <w:tc>
          <w:tcPr>
            <w:tcW w:w="1388" w:type="dxa"/>
            <w:vAlign w:val="center"/>
          </w:tcPr>
          <w:p w14:paraId="0C7DE4E2" w14:textId="4336E56F" w:rsidR="00F918C2" w:rsidRPr="00EB7B33" w:rsidRDefault="00F918C2" w:rsidP="00F918C2">
            <w:pPr>
              <w:pStyle w:val="NoSpacing"/>
              <w:jc w:val="center"/>
              <w:rPr>
                <w:rFonts w:ascii="Arial" w:eastAsia="Arial" w:hAnsi="Arial" w:cs="Arial"/>
              </w:rPr>
            </w:pPr>
            <w:r w:rsidRPr="00EB7B33">
              <w:rPr>
                <w:rFonts w:ascii="Arial" w:eastAsia="Arial" w:hAnsi="Arial" w:cs="Arial"/>
              </w:rPr>
              <w:t>2 minutes</w:t>
            </w:r>
          </w:p>
        </w:tc>
      </w:tr>
      <w:tr w:rsidR="00F918C2" w:rsidRPr="00EB7B33" w14:paraId="1115BD7A" w14:textId="77777777" w:rsidTr="027C1B45">
        <w:trPr>
          <w:trHeight w:val="1275"/>
        </w:trPr>
        <w:tc>
          <w:tcPr>
            <w:tcW w:w="795" w:type="dxa"/>
            <w:vAlign w:val="center"/>
          </w:tcPr>
          <w:p w14:paraId="6DAA370D" w14:textId="2E8F0159" w:rsidR="00F918C2" w:rsidRPr="00EB7B33" w:rsidRDefault="00F918C2" w:rsidP="00F918C2">
            <w:pPr>
              <w:pStyle w:val="NoSpacing"/>
              <w:rPr>
                <w:rFonts w:ascii="Arial" w:eastAsia="Arial" w:hAnsi="Arial" w:cs="Arial"/>
              </w:rPr>
            </w:pPr>
            <w:r w:rsidRPr="00EB7B33">
              <w:rPr>
                <w:rFonts w:ascii="Arial" w:eastAsia="Arial" w:hAnsi="Arial" w:cs="Arial"/>
              </w:rPr>
              <w:t>1</w:t>
            </w:r>
            <w:r w:rsidR="00186785">
              <w:rPr>
                <w:rFonts w:ascii="Arial" w:eastAsia="Arial" w:hAnsi="Arial" w:cs="Arial"/>
              </w:rPr>
              <w:t>9</w:t>
            </w:r>
          </w:p>
        </w:tc>
        <w:tc>
          <w:tcPr>
            <w:tcW w:w="5012" w:type="dxa"/>
            <w:vAlign w:val="center"/>
          </w:tcPr>
          <w:p w14:paraId="32BFF895" w14:textId="6B1E64CF" w:rsidR="00F918C2" w:rsidRPr="00EB7B33" w:rsidRDefault="00426BE0" w:rsidP="00F918C2">
            <w:pPr>
              <w:pStyle w:val="NoSpacing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Summary</w:t>
            </w:r>
          </w:p>
          <w:p w14:paraId="499E2AAA" w14:textId="77777777" w:rsidR="00F918C2" w:rsidRPr="00EB7B33" w:rsidRDefault="00F918C2" w:rsidP="00F918C2">
            <w:pPr>
              <w:pStyle w:val="NoSpacing"/>
              <w:rPr>
                <w:rFonts w:ascii="Arial" w:eastAsia="Arial" w:hAnsi="Arial" w:cs="Arial"/>
                <w:b/>
                <w:bCs/>
              </w:rPr>
            </w:pPr>
          </w:p>
          <w:p w14:paraId="360ED07B" w14:textId="36DD3C7C" w:rsidR="00E44D92" w:rsidRPr="00EB7B33" w:rsidRDefault="768B49AF" w:rsidP="6D4DBD96">
            <w:pPr>
              <w:pStyle w:val="NoSpacing"/>
              <w:rPr>
                <w:rFonts w:ascii="Arial" w:eastAsia="Arial" w:hAnsi="Arial" w:cs="Arial"/>
                <w:color w:val="7030A0"/>
              </w:rPr>
            </w:pPr>
            <w:r w:rsidRPr="6D4DBD96">
              <w:rPr>
                <w:rFonts w:ascii="Arial" w:eastAsia="Arial" w:hAnsi="Arial" w:cs="Arial"/>
                <w:color w:val="7030A0"/>
              </w:rPr>
              <w:t>Summarise session with points on slide.</w:t>
            </w:r>
          </w:p>
        </w:tc>
        <w:tc>
          <w:tcPr>
            <w:tcW w:w="1985" w:type="dxa"/>
            <w:vAlign w:val="center"/>
          </w:tcPr>
          <w:p w14:paraId="7160C1BE" w14:textId="4487BB4B" w:rsidR="00F918C2" w:rsidRPr="00EB7B33" w:rsidRDefault="00F918C2" w:rsidP="00F918C2">
            <w:pPr>
              <w:pStyle w:val="NoSpacing"/>
              <w:jc w:val="center"/>
              <w:rPr>
                <w:rFonts w:ascii="Arial" w:eastAsia="Arial" w:hAnsi="Arial" w:cs="Arial"/>
              </w:rPr>
            </w:pPr>
            <w:r w:rsidRPr="00EB7B33">
              <w:rPr>
                <w:rFonts w:ascii="Arial" w:eastAsia="Arial" w:hAnsi="Arial" w:cs="Arial"/>
              </w:rPr>
              <w:t>PowerPoint Slide 2</w:t>
            </w:r>
            <w:r w:rsidR="003A100A">
              <w:rPr>
                <w:rFonts w:ascii="Arial" w:eastAsia="Arial" w:hAnsi="Arial" w:cs="Arial"/>
              </w:rPr>
              <w:t>3</w:t>
            </w:r>
          </w:p>
        </w:tc>
        <w:tc>
          <w:tcPr>
            <w:tcW w:w="1388" w:type="dxa"/>
            <w:vAlign w:val="center"/>
          </w:tcPr>
          <w:p w14:paraId="27F585AB" w14:textId="4BC11758" w:rsidR="00F918C2" w:rsidRPr="00EB7B33" w:rsidRDefault="00F918C2" w:rsidP="00F918C2">
            <w:pPr>
              <w:pStyle w:val="NoSpacing"/>
              <w:jc w:val="center"/>
              <w:rPr>
                <w:rFonts w:ascii="Arial" w:eastAsia="Arial" w:hAnsi="Arial" w:cs="Arial"/>
              </w:rPr>
            </w:pPr>
            <w:r w:rsidRPr="00EB7B33">
              <w:rPr>
                <w:rFonts w:ascii="Arial" w:eastAsia="Arial" w:hAnsi="Arial" w:cs="Arial"/>
              </w:rPr>
              <w:t>2 minutes</w:t>
            </w:r>
          </w:p>
        </w:tc>
      </w:tr>
    </w:tbl>
    <w:p w14:paraId="699F4371" w14:textId="77777777" w:rsidR="009831A6" w:rsidRPr="00EB7B33" w:rsidRDefault="009831A6">
      <w:pPr>
        <w:rPr>
          <w:rFonts w:ascii="Arial" w:hAnsi="Arial" w:cs="Arial"/>
        </w:rPr>
      </w:pPr>
    </w:p>
    <w:sectPr w:rsidR="009831A6" w:rsidRPr="00EB7B33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ABC06" w14:textId="77777777" w:rsidR="00F664A1" w:rsidRDefault="00F664A1" w:rsidP="008E0229">
      <w:pPr>
        <w:spacing w:after="0" w:line="240" w:lineRule="auto"/>
      </w:pPr>
      <w:r>
        <w:separator/>
      </w:r>
    </w:p>
  </w:endnote>
  <w:endnote w:type="continuationSeparator" w:id="0">
    <w:p w14:paraId="6C232CE6" w14:textId="77777777" w:rsidR="00F664A1" w:rsidRDefault="00F664A1" w:rsidP="008E0229">
      <w:pPr>
        <w:spacing w:after="0" w:line="240" w:lineRule="auto"/>
      </w:pPr>
      <w:r>
        <w:continuationSeparator/>
      </w:r>
    </w:p>
  </w:endnote>
  <w:endnote w:type="continuationNotice" w:id="1">
    <w:p w14:paraId="37124EEB" w14:textId="77777777" w:rsidR="00F664A1" w:rsidRDefault="00F664A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altName w:val="Arial Rounded MT Bold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42642" w14:textId="77777777" w:rsidR="00F664A1" w:rsidRDefault="00F664A1" w:rsidP="008E0229">
      <w:pPr>
        <w:spacing w:after="0" w:line="240" w:lineRule="auto"/>
      </w:pPr>
      <w:r>
        <w:separator/>
      </w:r>
    </w:p>
  </w:footnote>
  <w:footnote w:type="continuationSeparator" w:id="0">
    <w:p w14:paraId="43162003" w14:textId="77777777" w:rsidR="00F664A1" w:rsidRDefault="00F664A1" w:rsidP="008E0229">
      <w:pPr>
        <w:spacing w:after="0" w:line="240" w:lineRule="auto"/>
      </w:pPr>
      <w:r>
        <w:continuationSeparator/>
      </w:r>
    </w:p>
  </w:footnote>
  <w:footnote w:type="continuationNotice" w:id="1">
    <w:p w14:paraId="4966427B" w14:textId="77777777" w:rsidR="00F664A1" w:rsidRDefault="00F664A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C70B0" w14:textId="37891A0D" w:rsidR="00E933F2" w:rsidRPr="000142FB" w:rsidRDefault="000142FB" w:rsidP="000142FB">
    <w:pPr>
      <w:pStyle w:val="Header"/>
    </w:pPr>
    <w:r w:rsidRPr="00C32564">
      <w:rPr>
        <w:noProof/>
        <w:lang w:eastAsia="en-GB"/>
      </w:rPr>
      <w:drawing>
        <wp:anchor distT="0" distB="0" distL="114300" distR="114300" simplePos="0" relativeHeight="251658241" behindDoc="0" locked="0" layoutInCell="1" allowOverlap="1" wp14:anchorId="2425E384" wp14:editId="6A723773">
          <wp:simplePos x="0" y="0"/>
          <wp:positionH relativeFrom="margin">
            <wp:posOffset>9525</wp:posOffset>
          </wp:positionH>
          <wp:positionV relativeFrom="paragraph">
            <wp:posOffset>-448310</wp:posOffset>
          </wp:positionV>
          <wp:extent cx="1238250" cy="918210"/>
          <wp:effectExtent l="0" t="0" r="0" b="0"/>
          <wp:wrapTight wrapText="bothSides">
            <wp:wrapPolygon edited="0">
              <wp:start x="997" y="4481"/>
              <wp:lineTo x="332" y="11203"/>
              <wp:lineTo x="332" y="19718"/>
              <wp:lineTo x="665" y="21062"/>
              <wp:lineTo x="20935" y="21062"/>
              <wp:lineTo x="21268" y="17029"/>
              <wp:lineTo x="10634" y="8963"/>
              <wp:lineTo x="6314" y="4481"/>
              <wp:lineTo x="997" y="4481"/>
            </wp:wrapPolygon>
          </wp:wrapTight>
          <wp:docPr id="4" name="Picture 4" descr="Future M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Future Me Logo.png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5767"/>
                  <a:stretch/>
                </pic:blipFill>
                <pic:spPr>
                  <a:xfrm>
                    <a:off x="0" y="0"/>
                    <a:ext cx="1238250" cy="918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32564"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755D4D0E" wp14:editId="33DC3EF5">
          <wp:simplePos x="0" y="0"/>
          <wp:positionH relativeFrom="margin">
            <wp:posOffset>4312285</wp:posOffset>
          </wp:positionH>
          <wp:positionV relativeFrom="paragraph">
            <wp:posOffset>-77470</wp:posOffset>
          </wp:positionV>
          <wp:extent cx="1428750" cy="528955"/>
          <wp:effectExtent l="0" t="0" r="0" b="4445"/>
          <wp:wrapTight wrapText="bothSides">
            <wp:wrapPolygon edited="0">
              <wp:start x="2592" y="0"/>
              <wp:lineTo x="0" y="7779"/>
              <wp:lineTo x="0" y="21004"/>
              <wp:lineTo x="5472" y="21004"/>
              <wp:lineTo x="21312" y="17892"/>
              <wp:lineTo x="21312" y="6223"/>
              <wp:lineTo x="8640" y="0"/>
              <wp:lineTo x="2592" y="0"/>
            </wp:wrapPolygon>
          </wp:wrapTight>
          <wp:docPr id="1" name="Picture 1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COP logo National CMYK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8750" cy="528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B4295"/>
    <w:multiLevelType w:val="hybridMultilevel"/>
    <w:tmpl w:val="86CA56E8"/>
    <w:lvl w:ilvl="0" w:tplc="0366E298">
      <w:start w:val="2"/>
      <w:numFmt w:val="bullet"/>
      <w:lvlText w:val="-"/>
      <w:lvlJc w:val="left"/>
      <w:pPr>
        <w:ind w:left="501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" w15:restartNumberingAfterBreak="0">
    <w:nsid w:val="02D423EC"/>
    <w:multiLevelType w:val="hybridMultilevel"/>
    <w:tmpl w:val="9E6CFFB4"/>
    <w:lvl w:ilvl="0" w:tplc="3450343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90709AC2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5768A5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A8A44EC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97DEA7D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E7D80BC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AA3406D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2BCA5BD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924A8D5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" w15:restartNumberingAfterBreak="0">
    <w:nsid w:val="056653AB"/>
    <w:multiLevelType w:val="hybridMultilevel"/>
    <w:tmpl w:val="CA9A151E"/>
    <w:lvl w:ilvl="0" w:tplc="975AFF74">
      <w:start w:val="1"/>
      <w:numFmt w:val="decimal"/>
      <w:lvlText w:val="%1."/>
      <w:lvlJc w:val="left"/>
      <w:pPr>
        <w:ind w:left="786" w:hanging="360"/>
      </w:pPr>
      <w:rPr>
        <w:rFonts w:hint="default"/>
        <w:color w:val="00B0F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F1E3B"/>
    <w:multiLevelType w:val="hybridMultilevel"/>
    <w:tmpl w:val="0004E0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94AE1"/>
    <w:multiLevelType w:val="hybridMultilevel"/>
    <w:tmpl w:val="F86E4A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DC7C75"/>
    <w:multiLevelType w:val="hybridMultilevel"/>
    <w:tmpl w:val="F10851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0097D"/>
    <w:multiLevelType w:val="hybridMultilevel"/>
    <w:tmpl w:val="153CED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B2ACF"/>
    <w:multiLevelType w:val="hybridMultilevel"/>
    <w:tmpl w:val="27A656C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EA0A3B"/>
    <w:multiLevelType w:val="hybridMultilevel"/>
    <w:tmpl w:val="3D868688"/>
    <w:lvl w:ilvl="0" w:tplc="7354F8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3D2240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FC1B3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9AF1E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D3E032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BB6679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A082BB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88019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41EBE7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2FB500B1"/>
    <w:multiLevelType w:val="hybridMultilevel"/>
    <w:tmpl w:val="F1447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C32D5F"/>
    <w:multiLevelType w:val="hybridMultilevel"/>
    <w:tmpl w:val="97A28ADC"/>
    <w:lvl w:ilvl="0" w:tplc="7C02B8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CAE97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55C7DD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2EEF0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C08EA5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8806D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400816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0C6D51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564A7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39B763AD"/>
    <w:multiLevelType w:val="hybridMultilevel"/>
    <w:tmpl w:val="FAF4EF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BF04F3"/>
    <w:multiLevelType w:val="hybridMultilevel"/>
    <w:tmpl w:val="2598953A"/>
    <w:lvl w:ilvl="0" w:tplc="DB2CA3D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EE60CC"/>
    <w:multiLevelType w:val="hybridMultilevel"/>
    <w:tmpl w:val="F86E4A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294F9F"/>
    <w:multiLevelType w:val="hybridMultilevel"/>
    <w:tmpl w:val="A29478D0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0931797"/>
    <w:multiLevelType w:val="hybridMultilevel"/>
    <w:tmpl w:val="FCAAD1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2A5975"/>
    <w:multiLevelType w:val="hybridMultilevel"/>
    <w:tmpl w:val="F7B44DD0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</w:abstractNum>
  <w:abstractNum w:abstractNumId="17" w15:restartNumberingAfterBreak="0">
    <w:nsid w:val="4D79544D"/>
    <w:multiLevelType w:val="hybridMultilevel"/>
    <w:tmpl w:val="B6380D42"/>
    <w:lvl w:ilvl="0" w:tplc="1F4066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F482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40A7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1642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70C4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3C00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46DA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F2E6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7E98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DFB5100"/>
    <w:multiLevelType w:val="hybridMultilevel"/>
    <w:tmpl w:val="7A6CEB4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E53EE8"/>
    <w:multiLevelType w:val="hybridMultilevel"/>
    <w:tmpl w:val="93FA8B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D77BF0"/>
    <w:multiLevelType w:val="hybridMultilevel"/>
    <w:tmpl w:val="662C24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442520"/>
    <w:multiLevelType w:val="hybridMultilevel"/>
    <w:tmpl w:val="D5F471A2"/>
    <w:lvl w:ilvl="0" w:tplc="355206EC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6113CBC"/>
    <w:multiLevelType w:val="hybridMultilevel"/>
    <w:tmpl w:val="829AAC76"/>
    <w:lvl w:ilvl="0" w:tplc="DB4EE1C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575005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9F86CD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C6764AC8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52641AE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354F18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454CFCB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827683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E00C01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3" w15:restartNumberingAfterBreak="0">
    <w:nsid w:val="7BEF4F6B"/>
    <w:multiLevelType w:val="hybridMultilevel"/>
    <w:tmpl w:val="75F6D1B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</w:abstractNum>
  <w:num w:numId="1" w16cid:durableId="1852913759">
    <w:abstractNumId w:val="12"/>
  </w:num>
  <w:num w:numId="2" w16cid:durableId="1749379474">
    <w:abstractNumId w:val="11"/>
  </w:num>
  <w:num w:numId="3" w16cid:durableId="746416935">
    <w:abstractNumId w:val="4"/>
  </w:num>
  <w:num w:numId="4" w16cid:durableId="1242761522">
    <w:abstractNumId w:val="20"/>
  </w:num>
  <w:num w:numId="5" w16cid:durableId="1729495909">
    <w:abstractNumId w:val="15"/>
  </w:num>
  <w:num w:numId="6" w16cid:durableId="629361282">
    <w:abstractNumId w:val="2"/>
  </w:num>
  <w:num w:numId="7" w16cid:durableId="1103382058">
    <w:abstractNumId w:val="13"/>
  </w:num>
  <w:num w:numId="8" w16cid:durableId="1562205452">
    <w:abstractNumId w:val="14"/>
  </w:num>
  <w:num w:numId="9" w16cid:durableId="1036003318">
    <w:abstractNumId w:val="3"/>
  </w:num>
  <w:num w:numId="10" w16cid:durableId="220407750">
    <w:abstractNumId w:val="8"/>
  </w:num>
  <w:num w:numId="11" w16cid:durableId="2015064415">
    <w:abstractNumId w:val="0"/>
  </w:num>
  <w:num w:numId="12" w16cid:durableId="752356988">
    <w:abstractNumId w:val="19"/>
  </w:num>
  <w:num w:numId="13" w16cid:durableId="356081704">
    <w:abstractNumId w:val="6"/>
  </w:num>
  <w:num w:numId="14" w16cid:durableId="29962264">
    <w:abstractNumId w:val="10"/>
  </w:num>
  <w:num w:numId="15" w16cid:durableId="1171287464">
    <w:abstractNumId w:val="5"/>
  </w:num>
  <w:num w:numId="16" w16cid:durableId="74665599">
    <w:abstractNumId w:val="7"/>
  </w:num>
  <w:num w:numId="17" w16cid:durableId="1602640690">
    <w:abstractNumId w:val="18"/>
  </w:num>
  <w:num w:numId="18" w16cid:durableId="1989282164">
    <w:abstractNumId w:val="17"/>
  </w:num>
  <w:num w:numId="19" w16cid:durableId="2103335362">
    <w:abstractNumId w:val="22"/>
  </w:num>
  <w:num w:numId="20" w16cid:durableId="482283557">
    <w:abstractNumId w:val="16"/>
  </w:num>
  <w:num w:numId="21" w16cid:durableId="110589834">
    <w:abstractNumId w:val="23"/>
  </w:num>
  <w:num w:numId="22" w16cid:durableId="1683514139">
    <w:abstractNumId w:val="1"/>
  </w:num>
  <w:num w:numId="23" w16cid:durableId="1008479818">
    <w:abstractNumId w:val="21"/>
  </w:num>
  <w:num w:numId="24" w16cid:durableId="77197828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229"/>
    <w:rsid w:val="000005AB"/>
    <w:rsid w:val="000024E5"/>
    <w:rsid w:val="000061F7"/>
    <w:rsid w:val="00010D24"/>
    <w:rsid w:val="000142FB"/>
    <w:rsid w:val="00015B49"/>
    <w:rsid w:val="00023C6E"/>
    <w:rsid w:val="00030AF9"/>
    <w:rsid w:val="00041BD1"/>
    <w:rsid w:val="00070DE1"/>
    <w:rsid w:val="00070F6B"/>
    <w:rsid w:val="000712DB"/>
    <w:rsid w:val="00071370"/>
    <w:rsid w:val="0007539E"/>
    <w:rsid w:val="00077CE8"/>
    <w:rsid w:val="00087DB9"/>
    <w:rsid w:val="000A52A7"/>
    <w:rsid w:val="000A5A81"/>
    <w:rsid w:val="000B3AB2"/>
    <w:rsid w:val="000C2C14"/>
    <w:rsid w:val="000C2F77"/>
    <w:rsid w:val="000C56AB"/>
    <w:rsid w:val="000C6C41"/>
    <w:rsid w:val="000D5132"/>
    <w:rsid w:val="0010025C"/>
    <w:rsid w:val="00103708"/>
    <w:rsid w:val="00106B87"/>
    <w:rsid w:val="00115984"/>
    <w:rsid w:val="001173E3"/>
    <w:rsid w:val="00126687"/>
    <w:rsid w:val="001310A1"/>
    <w:rsid w:val="0013315D"/>
    <w:rsid w:val="00137E7C"/>
    <w:rsid w:val="0014099E"/>
    <w:rsid w:val="00141CF1"/>
    <w:rsid w:val="001479CA"/>
    <w:rsid w:val="0015244F"/>
    <w:rsid w:val="00154BE3"/>
    <w:rsid w:val="0015596C"/>
    <w:rsid w:val="0018164A"/>
    <w:rsid w:val="001842C6"/>
    <w:rsid w:val="0018597A"/>
    <w:rsid w:val="00186785"/>
    <w:rsid w:val="00187FA2"/>
    <w:rsid w:val="001908CC"/>
    <w:rsid w:val="00193467"/>
    <w:rsid w:val="001A0411"/>
    <w:rsid w:val="001A260E"/>
    <w:rsid w:val="001A2B7D"/>
    <w:rsid w:val="001B14E9"/>
    <w:rsid w:val="001B4748"/>
    <w:rsid w:val="001B5133"/>
    <w:rsid w:val="001C3839"/>
    <w:rsid w:val="001C59E2"/>
    <w:rsid w:val="001C5D23"/>
    <w:rsid w:val="001C693C"/>
    <w:rsid w:val="001C6FD4"/>
    <w:rsid w:val="001D041B"/>
    <w:rsid w:val="001D24C9"/>
    <w:rsid w:val="001D5760"/>
    <w:rsid w:val="00202DA4"/>
    <w:rsid w:val="00213C43"/>
    <w:rsid w:val="002232BF"/>
    <w:rsid w:val="00224E2B"/>
    <w:rsid w:val="002334F4"/>
    <w:rsid w:val="0024435E"/>
    <w:rsid w:val="00245D3F"/>
    <w:rsid w:val="00251FE2"/>
    <w:rsid w:val="002752D7"/>
    <w:rsid w:val="0027737A"/>
    <w:rsid w:val="002979F4"/>
    <w:rsid w:val="002A3392"/>
    <w:rsid w:val="002A3997"/>
    <w:rsid w:val="002C1615"/>
    <w:rsid w:val="002C1EF3"/>
    <w:rsid w:val="002C7ECF"/>
    <w:rsid w:val="002D1437"/>
    <w:rsid w:val="002D3FA2"/>
    <w:rsid w:val="002D7E6A"/>
    <w:rsid w:val="002F3026"/>
    <w:rsid w:val="002F313B"/>
    <w:rsid w:val="002F6DC9"/>
    <w:rsid w:val="002F7B3B"/>
    <w:rsid w:val="00302098"/>
    <w:rsid w:val="003054CF"/>
    <w:rsid w:val="00310CE1"/>
    <w:rsid w:val="00312401"/>
    <w:rsid w:val="003166BE"/>
    <w:rsid w:val="00323DDE"/>
    <w:rsid w:val="0032E736"/>
    <w:rsid w:val="00332D91"/>
    <w:rsid w:val="003358C0"/>
    <w:rsid w:val="00336245"/>
    <w:rsid w:val="00336E5F"/>
    <w:rsid w:val="00345B95"/>
    <w:rsid w:val="00346148"/>
    <w:rsid w:val="003748DA"/>
    <w:rsid w:val="0037503D"/>
    <w:rsid w:val="0037676B"/>
    <w:rsid w:val="00382665"/>
    <w:rsid w:val="00387348"/>
    <w:rsid w:val="003A100A"/>
    <w:rsid w:val="003A184F"/>
    <w:rsid w:val="003A74FB"/>
    <w:rsid w:val="003B303F"/>
    <w:rsid w:val="003C114E"/>
    <w:rsid w:val="003C1B59"/>
    <w:rsid w:val="003C277A"/>
    <w:rsid w:val="003C7E97"/>
    <w:rsid w:val="003C7F23"/>
    <w:rsid w:val="003D1261"/>
    <w:rsid w:val="003D4B48"/>
    <w:rsid w:val="003D6453"/>
    <w:rsid w:val="003E023E"/>
    <w:rsid w:val="003F0F30"/>
    <w:rsid w:val="003F3FB7"/>
    <w:rsid w:val="003F68CF"/>
    <w:rsid w:val="003F6A69"/>
    <w:rsid w:val="00410390"/>
    <w:rsid w:val="00415F8F"/>
    <w:rsid w:val="00423B00"/>
    <w:rsid w:val="00426BE0"/>
    <w:rsid w:val="00427068"/>
    <w:rsid w:val="00427D1D"/>
    <w:rsid w:val="004323D1"/>
    <w:rsid w:val="00437410"/>
    <w:rsid w:val="00444843"/>
    <w:rsid w:val="00456726"/>
    <w:rsid w:val="00460A8A"/>
    <w:rsid w:val="004623D7"/>
    <w:rsid w:val="004662F5"/>
    <w:rsid w:val="004738B9"/>
    <w:rsid w:val="004771B7"/>
    <w:rsid w:val="004944E6"/>
    <w:rsid w:val="00497106"/>
    <w:rsid w:val="004A3E68"/>
    <w:rsid w:val="004A4E0F"/>
    <w:rsid w:val="004B0334"/>
    <w:rsid w:val="004C3352"/>
    <w:rsid w:val="004C3DA2"/>
    <w:rsid w:val="004C4AF4"/>
    <w:rsid w:val="004C57D8"/>
    <w:rsid w:val="004E26AB"/>
    <w:rsid w:val="004E729C"/>
    <w:rsid w:val="004F066D"/>
    <w:rsid w:val="004F43D0"/>
    <w:rsid w:val="004F4E4A"/>
    <w:rsid w:val="004F6AE6"/>
    <w:rsid w:val="004F7AC0"/>
    <w:rsid w:val="00513B1D"/>
    <w:rsid w:val="00516250"/>
    <w:rsid w:val="0052111B"/>
    <w:rsid w:val="00521D39"/>
    <w:rsid w:val="00551754"/>
    <w:rsid w:val="0056399B"/>
    <w:rsid w:val="005646E2"/>
    <w:rsid w:val="0056472F"/>
    <w:rsid w:val="00565C72"/>
    <w:rsid w:val="00577510"/>
    <w:rsid w:val="00586AB5"/>
    <w:rsid w:val="00591826"/>
    <w:rsid w:val="005932B8"/>
    <w:rsid w:val="00594BAB"/>
    <w:rsid w:val="005A05DF"/>
    <w:rsid w:val="005A2956"/>
    <w:rsid w:val="005C54B2"/>
    <w:rsid w:val="005D24DA"/>
    <w:rsid w:val="005D3A44"/>
    <w:rsid w:val="005D420A"/>
    <w:rsid w:val="005D4DC5"/>
    <w:rsid w:val="005E0F96"/>
    <w:rsid w:val="005E37E7"/>
    <w:rsid w:val="005F448D"/>
    <w:rsid w:val="006070D3"/>
    <w:rsid w:val="00610C0E"/>
    <w:rsid w:val="00613900"/>
    <w:rsid w:val="006147D9"/>
    <w:rsid w:val="006204E9"/>
    <w:rsid w:val="0062051A"/>
    <w:rsid w:val="00630EB7"/>
    <w:rsid w:val="00632E8E"/>
    <w:rsid w:val="006349FC"/>
    <w:rsid w:val="00642097"/>
    <w:rsid w:val="00643E1D"/>
    <w:rsid w:val="00645A53"/>
    <w:rsid w:val="00651ECD"/>
    <w:rsid w:val="00653E25"/>
    <w:rsid w:val="006550AB"/>
    <w:rsid w:val="00660F59"/>
    <w:rsid w:val="0067096C"/>
    <w:rsid w:val="00672875"/>
    <w:rsid w:val="00677B14"/>
    <w:rsid w:val="006819A7"/>
    <w:rsid w:val="006853DF"/>
    <w:rsid w:val="006874DA"/>
    <w:rsid w:val="0068ECC3"/>
    <w:rsid w:val="006903BF"/>
    <w:rsid w:val="00693B44"/>
    <w:rsid w:val="006A2150"/>
    <w:rsid w:val="006B1953"/>
    <w:rsid w:val="006B4E13"/>
    <w:rsid w:val="006B504D"/>
    <w:rsid w:val="006C2D10"/>
    <w:rsid w:val="006C3A8A"/>
    <w:rsid w:val="006C53C1"/>
    <w:rsid w:val="006D239C"/>
    <w:rsid w:val="006E08BD"/>
    <w:rsid w:val="006E5479"/>
    <w:rsid w:val="006F0C48"/>
    <w:rsid w:val="006F2AF4"/>
    <w:rsid w:val="007112F8"/>
    <w:rsid w:val="00713F06"/>
    <w:rsid w:val="00713FE4"/>
    <w:rsid w:val="007152D9"/>
    <w:rsid w:val="007448BF"/>
    <w:rsid w:val="007462B4"/>
    <w:rsid w:val="00746EFE"/>
    <w:rsid w:val="00762CE7"/>
    <w:rsid w:val="00765E30"/>
    <w:rsid w:val="0077490E"/>
    <w:rsid w:val="00774DEF"/>
    <w:rsid w:val="007819DE"/>
    <w:rsid w:val="00782CBB"/>
    <w:rsid w:val="0079452C"/>
    <w:rsid w:val="007A441F"/>
    <w:rsid w:val="007B36F3"/>
    <w:rsid w:val="007B4C29"/>
    <w:rsid w:val="007B76C4"/>
    <w:rsid w:val="007C12DB"/>
    <w:rsid w:val="007C2E3A"/>
    <w:rsid w:val="007D4A78"/>
    <w:rsid w:val="007D55F4"/>
    <w:rsid w:val="007E1839"/>
    <w:rsid w:val="00806E91"/>
    <w:rsid w:val="00815747"/>
    <w:rsid w:val="00817D03"/>
    <w:rsid w:val="00820F30"/>
    <w:rsid w:val="00823F95"/>
    <w:rsid w:val="00826D3D"/>
    <w:rsid w:val="0083410C"/>
    <w:rsid w:val="008376E7"/>
    <w:rsid w:val="00854BA8"/>
    <w:rsid w:val="008604B9"/>
    <w:rsid w:val="00864A83"/>
    <w:rsid w:val="00867B72"/>
    <w:rsid w:val="00881F48"/>
    <w:rsid w:val="00890D1F"/>
    <w:rsid w:val="008937C7"/>
    <w:rsid w:val="008A0D5D"/>
    <w:rsid w:val="008A3841"/>
    <w:rsid w:val="008A731D"/>
    <w:rsid w:val="008C10F9"/>
    <w:rsid w:val="008C11DB"/>
    <w:rsid w:val="008C2C8E"/>
    <w:rsid w:val="008C52F9"/>
    <w:rsid w:val="008E0229"/>
    <w:rsid w:val="008E2BA5"/>
    <w:rsid w:val="008E3FEA"/>
    <w:rsid w:val="008E5577"/>
    <w:rsid w:val="008F14CB"/>
    <w:rsid w:val="00906814"/>
    <w:rsid w:val="009070FA"/>
    <w:rsid w:val="00924528"/>
    <w:rsid w:val="0092467A"/>
    <w:rsid w:val="00946708"/>
    <w:rsid w:val="00950E60"/>
    <w:rsid w:val="009544BB"/>
    <w:rsid w:val="00963D0C"/>
    <w:rsid w:val="00965D48"/>
    <w:rsid w:val="009664E4"/>
    <w:rsid w:val="00967002"/>
    <w:rsid w:val="0097122F"/>
    <w:rsid w:val="00972068"/>
    <w:rsid w:val="00981D8B"/>
    <w:rsid w:val="009831A6"/>
    <w:rsid w:val="00983AF7"/>
    <w:rsid w:val="009844AF"/>
    <w:rsid w:val="009A3C25"/>
    <w:rsid w:val="009B1D83"/>
    <w:rsid w:val="009B2D41"/>
    <w:rsid w:val="009B6AE2"/>
    <w:rsid w:val="009D3DF1"/>
    <w:rsid w:val="009D434A"/>
    <w:rsid w:val="009D75B0"/>
    <w:rsid w:val="009E5290"/>
    <w:rsid w:val="009F10E6"/>
    <w:rsid w:val="009F2027"/>
    <w:rsid w:val="009F2E35"/>
    <w:rsid w:val="00A06E8C"/>
    <w:rsid w:val="00A173C4"/>
    <w:rsid w:val="00A30833"/>
    <w:rsid w:val="00A476FD"/>
    <w:rsid w:val="00A565AA"/>
    <w:rsid w:val="00A60FAD"/>
    <w:rsid w:val="00A70C22"/>
    <w:rsid w:val="00A75451"/>
    <w:rsid w:val="00A75625"/>
    <w:rsid w:val="00A77096"/>
    <w:rsid w:val="00A81E42"/>
    <w:rsid w:val="00AB42A4"/>
    <w:rsid w:val="00AC0935"/>
    <w:rsid w:val="00AC5A47"/>
    <w:rsid w:val="00AD188F"/>
    <w:rsid w:val="00AD7A6B"/>
    <w:rsid w:val="00AE30FC"/>
    <w:rsid w:val="00AF4172"/>
    <w:rsid w:val="00AF5A09"/>
    <w:rsid w:val="00B0696E"/>
    <w:rsid w:val="00B204AF"/>
    <w:rsid w:val="00B267F2"/>
    <w:rsid w:val="00B30C68"/>
    <w:rsid w:val="00B30F6B"/>
    <w:rsid w:val="00B36E96"/>
    <w:rsid w:val="00B44448"/>
    <w:rsid w:val="00B44AB3"/>
    <w:rsid w:val="00B4706B"/>
    <w:rsid w:val="00B521DC"/>
    <w:rsid w:val="00B54174"/>
    <w:rsid w:val="00B57795"/>
    <w:rsid w:val="00B61A97"/>
    <w:rsid w:val="00B67665"/>
    <w:rsid w:val="00B74D68"/>
    <w:rsid w:val="00B92F5E"/>
    <w:rsid w:val="00B9453A"/>
    <w:rsid w:val="00BB4784"/>
    <w:rsid w:val="00BC1747"/>
    <w:rsid w:val="00BD3446"/>
    <w:rsid w:val="00BE41DB"/>
    <w:rsid w:val="00BE4AFE"/>
    <w:rsid w:val="00BF1877"/>
    <w:rsid w:val="00BF19CF"/>
    <w:rsid w:val="00BF4D0D"/>
    <w:rsid w:val="00C11022"/>
    <w:rsid w:val="00C251B7"/>
    <w:rsid w:val="00C33336"/>
    <w:rsid w:val="00C41C37"/>
    <w:rsid w:val="00C50577"/>
    <w:rsid w:val="00C51FA8"/>
    <w:rsid w:val="00C536F5"/>
    <w:rsid w:val="00C556EF"/>
    <w:rsid w:val="00C65F43"/>
    <w:rsid w:val="00C737C2"/>
    <w:rsid w:val="00C81C81"/>
    <w:rsid w:val="00C92B05"/>
    <w:rsid w:val="00CA4F7C"/>
    <w:rsid w:val="00CA663E"/>
    <w:rsid w:val="00CB5B3D"/>
    <w:rsid w:val="00CB63F4"/>
    <w:rsid w:val="00CC0211"/>
    <w:rsid w:val="00CC2BD8"/>
    <w:rsid w:val="00CC3E7A"/>
    <w:rsid w:val="00CC4477"/>
    <w:rsid w:val="00CD2789"/>
    <w:rsid w:val="00CD3ED8"/>
    <w:rsid w:val="00CD67A2"/>
    <w:rsid w:val="00CE0254"/>
    <w:rsid w:val="00CE48CB"/>
    <w:rsid w:val="00CE647B"/>
    <w:rsid w:val="00CF28D6"/>
    <w:rsid w:val="00CF52B3"/>
    <w:rsid w:val="00D15AB1"/>
    <w:rsid w:val="00D24FF3"/>
    <w:rsid w:val="00D26243"/>
    <w:rsid w:val="00D27BAC"/>
    <w:rsid w:val="00D3225A"/>
    <w:rsid w:val="00D40068"/>
    <w:rsid w:val="00D47C1D"/>
    <w:rsid w:val="00D5005A"/>
    <w:rsid w:val="00D56D67"/>
    <w:rsid w:val="00D7127E"/>
    <w:rsid w:val="00D73BBB"/>
    <w:rsid w:val="00D829E1"/>
    <w:rsid w:val="00D8344E"/>
    <w:rsid w:val="00D90953"/>
    <w:rsid w:val="00D933E8"/>
    <w:rsid w:val="00DA2A5D"/>
    <w:rsid w:val="00DA5121"/>
    <w:rsid w:val="00DB01F4"/>
    <w:rsid w:val="00DB13F1"/>
    <w:rsid w:val="00DB4229"/>
    <w:rsid w:val="00DB4450"/>
    <w:rsid w:val="00DC0197"/>
    <w:rsid w:val="00DD107F"/>
    <w:rsid w:val="00DD2708"/>
    <w:rsid w:val="00DD4865"/>
    <w:rsid w:val="00DD6067"/>
    <w:rsid w:val="00DD74AD"/>
    <w:rsid w:val="00DD7B0D"/>
    <w:rsid w:val="00DE4FDF"/>
    <w:rsid w:val="00DF053D"/>
    <w:rsid w:val="00DF421A"/>
    <w:rsid w:val="00DF44F4"/>
    <w:rsid w:val="00E0456C"/>
    <w:rsid w:val="00E23445"/>
    <w:rsid w:val="00E2729A"/>
    <w:rsid w:val="00E3385D"/>
    <w:rsid w:val="00E350BA"/>
    <w:rsid w:val="00E3782E"/>
    <w:rsid w:val="00E41433"/>
    <w:rsid w:val="00E44D92"/>
    <w:rsid w:val="00E46A70"/>
    <w:rsid w:val="00E50D8D"/>
    <w:rsid w:val="00E51759"/>
    <w:rsid w:val="00E559EF"/>
    <w:rsid w:val="00E60CDA"/>
    <w:rsid w:val="00E640EA"/>
    <w:rsid w:val="00E73A40"/>
    <w:rsid w:val="00E933F2"/>
    <w:rsid w:val="00EB11D8"/>
    <w:rsid w:val="00EB467E"/>
    <w:rsid w:val="00EB4D01"/>
    <w:rsid w:val="00EB6F5B"/>
    <w:rsid w:val="00EB7B33"/>
    <w:rsid w:val="00EC393E"/>
    <w:rsid w:val="00ED0DE1"/>
    <w:rsid w:val="00ED55E9"/>
    <w:rsid w:val="00EF0C02"/>
    <w:rsid w:val="00EF5230"/>
    <w:rsid w:val="00F038CB"/>
    <w:rsid w:val="00F06FEA"/>
    <w:rsid w:val="00F11BAD"/>
    <w:rsid w:val="00F201F9"/>
    <w:rsid w:val="00F210E0"/>
    <w:rsid w:val="00F33BC2"/>
    <w:rsid w:val="00F36673"/>
    <w:rsid w:val="00F37F44"/>
    <w:rsid w:val="00F436AD"/>
    <w:rsid w:val="00F441AE"/>
    <w:rsid w:val="00F44B79"/>
    <w:rsid w:val="00F456BD"/>
    <w:rsid w:val="00F52716"/>
    <w:rsid w:val="00F53771"/>
    <w:rsid w:val="00F53DB5"/>
    <w:rsid w:val="00F6083E"/>
    <w:rsid w:val="00F62129"/>
    <w:rsid w:val="00F62AB2"/>
    <w:rsid w:val="00F66334"/>
    <w:rsid w:val="00F664A1"/>
    <w:rsid w:val="00F732D3"/>
    <w:rsid w:val="00F843C6"/>
    <w:rsid w:val="00F918C2"/>
    <w:rsid w:val="00F92F90"/>
    <w:rsid w:val="00F93189"/>
    <w:rsid w:val="00FA1F91"/>
    <w:rsid w:val="00FC2897"/>
    <w:rsid w:val="00FC365E"/>
    <w:rsid w:val="00FC64D7"/>
    <w:rsid w:val="00FC67D1"/>
    <w:rsid w:val="00FD0BFE"/>
    <w:rsid w:val="00FD275A"/>
    <w:rsid w:val="00FD53BB"/>
    <w:rsid w:val="00FD7387"/>
    <w:rsid w:val="00FE2F70"/>
    <w:rsid w:val="00FE4F25"/>
    <w:rsid w:val="00FF185D"/>
    <w:rsid w:val="00FF2A07"/>
    <w:rsid w:val="00FF7DE8"/>
    <w:rsid w:val="017E3844"/>
    <w:rsid w:val="01D02F37"/>
    <w:rsid w:val="027C1B45"/>
    <w:rsid w:val="028ECF2B"/>
    <w:rsid w:val="02A372B3"/>
    <w:rsid w:val="032C1639"/>
    <w:rsid w:val="0404ECAC"/>
    <w:rsid w:val="04A12A22"/>
    <w:rsid w:val="05512516"/>
    <w:rsid w:val="06585E0B"/>
    <w:rsid w:val="066BFEB3"/>
    <w:rsid w:val="06CA203F"/>
    <w:rsid w:val="06CAE8DE"/>
    <w:rsid w:val="07194CD1"/>
    <w:rsid w:val="0796EC2A"/>
    <w:rsid w:val="08586A01"/>
    <w:rsid w:val="08D71DC4"/>
    <w:rsid w:val="090DEFE6"/>
    <w:rsid w:val="097F61B2"/>
    <w:rsid w:val="0ACFFABB"/>
    <w:rsid w:val="0AE128C5"/>
    <w:rsid w:val="0B157CC1"/>
    <w:rsid w:val="0BE077D4"/>
    <w:rsid w:val="0BE15AFF"/>
    <w:rsid w:val="0C4590A8"/>
    <w:rsid w:val="0CC1A6D6"/>
    <w:rsid w:val="0D53D675"/>
    <w:rsid w:val="0DBFBD70"/>
    <w:rsid w:val="0E21AF2F"/>
    <w:rsid w:val="0E3A4F9D"/>
    <w:rsid w:val="0EA24728"/>
    <w:rsid w:val="0ECADC3F"/>
    <w:rsid w:val="0EF69D71"/>
    <w:rsid w:val="0F3AB6D2"/>
    <w:rsid w:val="0F4590B4"/>
    <w:rsid w:val="0F4DCF9E"/>
    <w:rsid w:val="0FA3D94A"/>
    <w:rsid w:val="10119287"/>
    <w:rsid w:val="1013D7A0"/>
    <w:rsid w:val="1017BC8E"/>
    <w:rsid w:val="104A4FF8"/>
    <w:rsid w:val="1152EA2D"/>
    <w:rsid w:val="11AB6C65"/>
    <w:rsid w:val="11DE6DE8"/>
    <w:rsid w:val="11F5CC21"/>
    <w:rsid w:val="120AC5CA"/>
    <w:rsid w:val="12ABCDA8"/>
    <w:rsid w:val="133AB586"/>
    <w:rsid w:val="13858FDA"/>
    <w:rsid w:val="138DF8E8"/>
    <w:rsid w:val="1430C7FB"/>
    <w:rsid w:val="145D42FF"/>
    <w:rsid w:val="14F719CC"/>
    <w:rsid w:val="15AEF220"/>
    <w:rsid w:val="15D66AD3"/>
    <w:rsid w:val="15FA20D0"/>
    <w:rsid w:val="16B28231"/>
    <w:rsid w:val="1729A4B2"/>
    <w:rsid w:val="1893CB79"/>
    <w:rsid w:val="18B646A6"/>
    <w:rsid w:val="1A6B2497"/>
    <w:rsid w:val="1AA3AA76"/>
    <w:rsid w:val="1AAFB0EC"/>
    <w:rsid w:val="1C07E32D"/>
    <w:rsid w:val="1C5A0F97"/>
    <w:rsid w:val="1CA5AA94"/>
    <w:rsid w:val="1CAFA1D7"/>
    <w:rsid w:val="1CF4ECF9"/>
    <w:rsid w:val="1D4F60B4"/>
    <w:rsid w:val="1D9C76F7"/>
    <w:rsid w:val="1DFB4F0C"/>
    <w:rsid w:val="1E86D85C"/>
    <w:rsid w:val="1EE566A0"/>
    <w:rsid w:val="1EF6A53E"/>
    <w:rsid w:val="1FD90997"/>
    <w:rsid w:val="20498123"/>
    <w:rsid w:val="204B9FBA"/>
    <w:rsid w:val="210A5FEA"/>
    <w:rsid w:val="21183135"/>
    <w:rsid w:val="214CD20B"/>
    <w:rsid w:val="21C2A0B7"/>
    <w:rsid w:val="21D93398"/>
    <w:rsid w:val="2255AC61"/>
    <w:rsid w:val="23556139"/>
    <w:rsid w:val="23782D4F"/>
    <w:rsid w:val="24C8730D"/>
    <w:rsid w:val="24CFC6EA"/>
    <w:rsid w:val="257F423E"/>
    <w:rsid w:val="26018D60"/>
    <w:rsid w:val="263C3B81"/>
    <w:rsid w:val="26914AEE"/>
    <w:rsid w:val="26FFB20E"/>
    <w:rsid w:val="274E1A68"/>
    <w:rsid w:val="2852C2B9"/>
    <w:rsid w:val="28DC010A"/>
    <w:rsid w:val="290A12F8"/>
    <w:rsid w:val="2B390C7E"/>
    <w:rsid w:val="2BA56571"/>
    <w:rsid w:val="2BFD8BD8"/>
    <w:rsid w:val="2C08DCFC"/>
    <w:rsid w:val="2D2CFD7D"/>
    <w:rsid w:val="2D6D88B5"/>
    <w:rsid w:val="2DDC7054"/>
    <w:rsid w:val="2F3D722D"/>
    <w:rsid w:val="31367478"/>
    <w:rsid w:val="320B09D9"/>
    <w:rsid w:val="32253969"/>
    <w:rsid w:val="32983255"/>
    <w:rsid w:val="33AD7375"/>
    <w:rsid w:val="341124DE"/>
    <w:rsid w:val="35F86B99"/>
    <w:rsid w:val="3613E85C"/>
    <w:rsid w:val="36C7FFDF"/>
    <w:rsid w:val="36FC1D15"/>
    <w:rsid w:val="378F71EB"/>
    <w:rsid w:val="37C89ACF"/>
    <w:rsid w:val="37F8D1BF"/>
    <w:rsid w:val="37FD8D4E"/>
    <w:rsid w:val="38334D8E"/>
    <w:rsid w:val="38C6312C"/>
    <w:rsid w:val="39AB68F3"/>
    <w:rsid w:val="3A87D84A"/>
    <w:rsid w:val="3A9B7A61"/>
    <w:rsid w:val="3AB9F436"/>
    <w:rsid w:val="3B250064"/>
    <w:rsid w:val="3B340A16"/>
    <w:rsid w:val="3B702776"/>
    <w:rsid w:val="3CEC182D"/>
    <w:rsid w:val="3D5ECED5"/>
    <w:rsid w:val="3DAB5528"/>
    <w:rsid w:val="3EDD3BCE"/>
    <w:rsid w:val="3EE92263"/>
    <w:rsid w:val="3F7A93FD"/>
    <w:rsid w:val="400264DC"/>
    <w:rsid w:val="402892B6"/>
    <w:rsid w:val="4116645E"/>
    <w:rsid w:val="412DF66E"/>
    <w:rsid w:val="418DFA51"/>
    <w:rsid w:val="41E20421"/>
    <w:rsid w:val="41E92C10"/>
    <w:rsid w:val="42249DF4"/>
    <w:rsid w:val="42CAFFFC"/>
    <w:rsid w:val="42CB8F04"/>
    <w:rsid w:val="42E407CE"/>
    <w:rsid w:val="444FC6AA"/>
    <w:rsid w:val="44B20F93"/>
    <w:rsid w:val="44C02055"/>
    <w:rsid w:val="44EE720E"/>
    <w:rsid w:val="455F7C8F"/>
    <w:rsid w:val="45A8A32D"/>
    <w:rsid w:val="45B8EB36"/>
    <w:rsid w:val="45E7C132"/>
    <w:rsid w:val="46A9429C"/>
    <w:rsid w:val="47A3501F"/>
    <w:rsid w:val="49240BEE"/>
    <w:rsid w:val="4A371BA1"/>
    <w:rsid w:val="4AA14E09"/>
    <w:rsid w:val="4B194ACE"/>
    <w:rsid w:val="4B3C1FCE"/>
    <w:rsid w:val="4BDA7293"/>
    <w:rsid w:val="4C0CC8E1"/>
    <w:rsid w:val="4C2BC80C"/>
    <w:rsid w:val="4D7AC634"/>
    <w:rsid w:val="4DC18AFD"/>
    <w:rsid w:val="4DF5D651"/>
    <w:rsid w:val="4E41F1DA"/>
    <w:rsid w:val="4E500E64"/>
    <w:rsid w:val="4FBE9D5A"/>
    <w:rsid w:val="502BE8A8"/>
    <w:rsid w:val="50E554E7"/>
    <w:rsid w:val="513EE968"/>
    <w:rsid w:val="51EBCDF3"/>
    <w:rsid w:val="52537189"/>
    <w:rsid w:val="53393E31"/>
    <w:rsid w:val="543652BA"/>
    <w:rsid w:val="545B8CFD"/>
    <w:rsid w:val="54808D7E"/>
    <w:rsid w:val="5527C2D8"/>
    <w:rsid w:val="5690B9DE"/>
    <w:rsid w:val="571E49EA"/>
    <w:rsid w:val="576BADB0"/>
    <w:rsid w:val="57C0C2B9"/>
    <w:rsid w:val="57E93FD2"/>
    <w:rsid w:val="5843E3CF"/>
    <w:rsid w:val="58ADFC6F"/>
    <w:rsid w:val="59436ABD"/>
    <w:rsid w:val="59FFA9B9"/>
    <w:rsid w:val="5A777E58"/>
    <w:rsid w:val="5AC22F97"/>
    <w:rsid w:val="5ADBC71B"/>
    <w:rsid w:val="5C150318"/>
    <w:rsid w:val="5CCD831C"/>
    <w:rsid w:val="5D44611F"/>
    <w:rsid w:val="5E36AD65"/>
    <w:rsid w:val="5E3D9858"/>
    <w:rsid w:val="5EFEBC70"/>
    <w:rsid w:val="60A088D3"/>
    <w:rsid w:val="60D4CDD0"/>
    <w:rsid w:val="61E89C6E"/>
    <w:rsid w:val="62D56F11"/>
    <w:rsid w:val="638E10D7"/>
    <w:rsid w:val="63A7FD6F"/>
    <w:rsid w:val="645922AC"/>
    <w:rsid w:val="645CF8FE"/>
    <w:rsid w:val="646F3CDD"/>
    <w:rsid w:val="64A6140E"/>
    <w:rsid w:val="64FDA284"/>
    <w:rsid w:val="65DF11D8"/>
    <w:rsid w:val="67E036FB"/>
    <w:rsid w:val="6868B028"/>
    <w:rsid w:val="68B6DCEC"/>
    <w:rsid w:val="69F0611E"/>
    <w:rsid w:val="6A83C884"/>
    <w:rsid w:val="6AE78726"/>
    <w:rsid w:val="6B0FA41F"/>
    <w:rsid w:val="6B37D968"/>
    <w:rsid w:val="6B5C0E67"/>
    <w:rsid w:val="6C07481B"/>
    <w:rsid w:val="6C4FD783"/>
    <w:rsid w:val="6D4DBD96"/>
    <w:rsid w:val="6EE57D0F"/>
    <w:rsid w:val="6EEECADA"/>
    <w:rsid w:val="6F9D12F3"/>
    <w:rsid w:val="70251B8E"/>
    <w:rsid w:val="7037208C"/>
    <w:rsid w:val="70870BD5"/>
    <w:rsid w:val="72681F08"/>
    <w:rsid w:val="731654DA"/>
    <w:rsid w:val="7331C02F"/>
    <w:rsid w:val="73974364"/>
    <w:rsid w:val="74A42EB4"/>
    <w:rsid w:val="7519C0DA"/>
    <w:rsid w:val="7579CCE5"/>
    <w:rsid w:val="75C4E90D"/>
    <w:rsid w:val="75D0CD73"/>
    <w:rsid w:val="7615B8EA"/>
    <w:rsid w:val="764D11A7"/>
    <w:rsid w:val="7678E0EA"/>
    <w:rsid w:val="768B49AF"/>
    <w:rsid w:val="769316D1"/>
    <w:rsid w:val="76F5A09E"/>
    <w:rsid w:val="77628714"/>
    <w:rsid w:val="778FE373"/>
    <w:rsid w:val="7887A5AD"/>
    <w:rsid w:val="791EC4E8"/>
    <w:rsid w:val="79353778"/>
    <w:rsid w:val="79B134AB"/>
    <w:rsid w:val="79C2B537"/>
    <w:rsid w:val="7A065EFB"/>
    <w:rsid w:val="7A1C1C45"/>
    <w:rsid w:val="7A2BC0A0"/>
    <w:rsid w:val="7A2E5335"/>
    <w:rsid w:val="7AFD5CC9"/>
    <w:rsid w:val="7B062004"/>
    <w:rsid w:val="7B27D23B"/>
    <w:rsid w:val="7B2CB5BE"/>
    <w:rsid w:val="7BCDE8A7"/>
    <w:rsid w:val="7C746B63"/>
    <w:rsid w:val="7D12C62B"/>
    <w:rsid w:val="7E547E8F"/>
    <w:rsid w:val="7F35F95C"/>
    <w:rsid w:val="7F9465DB"/>
    <w:rsid w:val="7FAC49D7"/>
    <w:rsid w:val="7FED8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62FA8D"/>
  <w15:chartTrackingRefBased/>
  <w15:docId w15:val="{D1EA2463-0120-4A01-B43D-3617B1D7A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02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0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E022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E02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0229"/>
  </w:style>
  <w:style w:type="paragraph" w:styleId="Footer">
    <w:name w:val="footer"/>
    <w:basedOn w:val="Normal"/>
    <w:link w:val="FooterChar"/>
    <w:uiPriority w:val="99"/>
    <w:unhideWhenUsed/>
    <w:rsid w:val="008E02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0229"/>
  </w:style>
  <w:style w:type="paragraph" w:styleId="NormalWeb">
    <w:name w:val="Normal (Web)"/>
    <w:basedOn w:val="Normal"/>
    <w:uiPriority w:val="99"/>
    <w:unhideWhenUsed/>
    <w:rsid w:val="008E5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49710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44B7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2D3FA2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DA2A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0050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448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50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5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64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700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689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4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757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45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126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700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8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162201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75652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1224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8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5121">
          <w:marLeft w:val="116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816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066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544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160D618096954EB4A29A9A27F4E6FD" ma:contentTypeVersion="17" ma:contentTypeDescription="Create a new document." ma:contentTypeScope="" ma:versionID="3df5d3104f442169106f0d45e612b572">
  <xsd:schema xmlns:xsd="http://www.w3.org/2001/XMLSchema" xmlns:xs="http://www.w3.org/2001/XMLSchema" xmlns:p="http://schemas.microsoft.com/office/2006/metadata/properties" xmlns:ns2="03544d34-abbf-4a13-9dbc-9d5167fe99fb" xmlns:ns3="50e51e41-3b60-4674-ba63-b2e4a0a23144" targetNamespace="http://schemas.microsoft.com/office/2006/metadata/properties" ma:root="true" ma:fieldsID="3933396be3854fe1aa6e4108a9fef405" ns2:_="" ns3:_="">
    <xsd:import namespace="03544d34-abbf-4a13-9dbc-9d5167fe99fb"/>
    <xsd:import namespace="50e51e41-3b60-4674-ba63-b2e4a0a231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544d34-abbf-4a13-9dbc-9d5167fe99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3b4e7a9-4921-4884-8ec2-23d386fa8e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e51e41-3b60-4674-ba63-b2e4a0a2314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ec33f1a-8bfa-4938-9c14-c292800cf543}" ma:internalName="TaxCatchAll" ma:showField="CatchAllData" ma:web="50e51e41-3b60-4674-ba63-b2e4a0a231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544d34-abbf-4a13-9dbc-9d5167fe99fb">
      <Terms xmlns="http://schemas.microsoft.com/office/infopath/2007/PartnerControls"/>
    </lcf76f155ced4ddcb4097134ff3c332f>
    <TaxCatchAll xmlns="50e51e41-3b60-4674-ba63-b2e4a0a2314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611262-CB93-4BD4-8C40-081D543F62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544d34-abbf-4a13-9dbc-9d5167fe99fb"/>
    <ds:schemaRef ds:uri="50e51e41-3b60-4674-ba63-b2e4a0a231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69A141-8616-4176-87F5-90F22BD3BDDF}">
  <ds:schemaRefs>
    <ds:schemaRef ds:uri="http://schemas.microsoft.com/office/2006/metadata/properties"/>
    <ds:schemaRef ds:uri="http://schemas.microsoft.com/office/infopath/2007/PartnerControls"/>
    <ds:schemaRef ds:uri="03544d34-abbf-4a13-9dbc-9d5167fe99fb"/>
    <ds:schemaRef ds:uri="50e51e41-3b60-4674-ba63-b2e4a0a23144"/>
  </ds:schemaRefs>
</ds:datastoreItem>
</file>

<file path=customXml/itemProps3.xml><?xml version="1.0" encoding="utf-8"?>
<ds:datastoreItem xmlns:ds="http://schemas.openxmlformats.org/officeDocument/2006/customXml" ds:itemID="{B4CD80C8-D954-48A8-9969-79807E0F37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1593</Words>
  <Characters>9084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10656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 Harrison</dc:creator>
  <cp:keywords/>
  <dc:description/>
  <cp:lastModifiedBy>Louise Stewart-Cross (Staff)</cp:lastModifiedBy>
  <cp:revision>287</cp:revision>
  <dcterms:created xsi:type="dcterms:W3CDTF">2023-05-18T10:18:00Z</dcterms:created>
  <dcterms:modified xsi:type="dcterms:W3CDTF">2023-09-28T12:42:00Z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0x01010032160D618096954EB4A29A9A27F4E6FD</vt:lpwstr>
  </property>
  <property fmtid="{D5CDD505-2E9C-101B-9397-08002B2CF9AE}" pid="3" name="MediaServiceImageTags">
    <vt:lpwstr/>
  </property>
</Properties>
</file>